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016E7" w14:textId="64EF3D5F" w:rsidR="00564F60" w:rsidRPr="00302E6A" w:rsidRDefault="00564F60" w:rsidP="001E7421">
      <w:pPr>
        <w:pStyle w:val="1"/>
      </w:pPr>
      <w:r w:rsidRPr="00302E6A">
        <w:t>З А Я В Л Е Н И Е</w:t>
      </w:r>
    </w:p>
    <w:p w14:paraId="3B0B6E7D" w14:textId="49125262" w:rsidR="00564F60" w:rsidRPr="00302E6A" w:rsidRDefault="00564F60" w:rsidP="001E7421">
      <w:pPr>
        <w:pStyle w:val="1"/>
      </w:pPr>
      <w:r w:rsidRPr="00302E6A">
        <w:t>о выдаче разрешения на ввод объекта в эксплуатацию</w:t>
      </w:r>
    </w:p>
    <w:p w14:paraId="409A91B1" w14:textId="5EEF5084" w:rsidR="00564F60" w:rsidRDefault="00564F60" w:rsidP="00302E6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59EBA0F" w14:textId="39EC5BDC" w:rsidR="0072675E" w:rsidRDefault="0072675E" w:rsidP="0072675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1"/>
      </w:tblGrid>
      <w:tr w:rsidR="0072675E" w14:paraId="16D73323" w14:textId="626CFF44" w:rsidTr="0072675E">
        <w:trPr>
          <w:trHeight w:val="165"/>
        </w:trPr>
        <w:tc>
          <w:tcPr>
            <w:tcW w:w="9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4750B" w14:textId="3B8CECE6" w:rsidR="0072675E" w:rsidRDefault="007267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41AE531" w14:textId="28691590" w:rsidR="0072675E" w:rsidRDefault="007267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2675E" w14:paraId="7ABDD4F5" w14:textId="606E8CAC" w:rsidTr="0072675E">
        <w:trPr>
          <w:trHeight w:val="126"/>
        </w:trPr>
        <w:tc>
          <w:tcPr>
            <w:tcW w:w="9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D1913E" w14:textId="0A89B843" w:rsidR="0072675E" w:rsidRDefault="007267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2675E" w14:paraId="116EC3E5" w14:textId="1431540E" w:rsidTr="0072675E">
        <w:trPr>
          <w:trHeight w:val="135"/>
        </w:trPr>
        <w:tc>
          <w:tcPr>
            <w:tcW w:w="9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FA83F" w14:textId="7FA4044F" w:rsidR="0072675E" w:rsidRDefault="007267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347F92C8" w14:textId="524637F2" w:rsidR="0072675E" w:rsidRDefault="007267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201D19" w14:textId="0697BABF" w:rsidR="0072675E" w:rsidRDefault="0072675E" w:rsidP="0072675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В соответствии со статьей 55 Градостроительного кодекса Российской Федерации прошу выдать разрешение на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ввод объекта в эксплуатацию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.</w:t>
            </w:r>
          </w:p>
          <w:p w14:paraId="0B0672CC" w14:textId="05E3EE15" w:rsidR="0072675E" w:rsidRDefault="007267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67"/>
        <w:gridCol w:w="4050"/>
        <w:gridCol w:w="510"/>
        <w:gridCol w:w="1686"/>
        <w:gridCol w:w="2567"/>
      </w:tblGrid>
      <w:tr w:rsidR="0072675E" w14:paraId="66936A64" w14:textId="123EE4DC" w:rsidTr="0072675E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EF68C6" w14:textId="437247F2" w:rsidR="0072675E" w:rsidRDefault="0072675E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1. Сведения о застройщике</w:t>
            </w:r>
          </w:p>
        </w:tc>
      </w:tr>
      <w:tr w:rsidR="0072675E" w14:paraId="1A026E7D" w14:textId="0D4A3C14" w:rsidTr="0072675E">
        <w:trPr>
          <w:trHeight w:val="60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5ED6" w14:textId="11DE8C83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0FC9" w14:textId="21C14719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55E8" w14:textId="0ED144D4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7968CC3C" w14:textId="20B47416" w:rsidTr="0072675E">
        <w:trPr>
          <w:trHeight w:val="428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76A4" w14:textId="49228B10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6B7C" w14:textId="4D3DB450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231" w14:textId="533B3030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20E51A53" w14:textId="79B7B359" w:rsidTr="0072675E">
        <w:trPr>
          <w:trHeight w:val="7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2337" w14:textId="45D630E1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D3EB" w14:textId="2955C13E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972B" w14:textId="59E322B7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15D9E542" w14:textId="0549FB3C" w:rsidTr="0072675E">
        <w:trPr>
          <w:trHeight w:val="66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FA37E" w14:textId="17685A9D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DB3D" w14:textId="6D5100B4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6B0F" w14:textId="5794DF5E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34D81963" w14:textId="21B41BD8" w:rsidTr="0072675E">
        <w:trPr>
          <w:trHeight w:val="279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E167" w14:textId="0237D75C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10C0" w14:textId="334D9E7E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518A" w14:textId="43C618D9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312C5A51" w14:textId="2E541195" w:rsidTr="0072675E">
        <w:trPr>
          <w:trHeight w:val="17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2C746" w14:textId="159CED3C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C03E" w14:textId="4045E060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CF01" w14:textId="53BDAAF3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75C77EF7" w14:textId="5A4416A5" w:rsidTr="0072675E">
        <w:trPr>
          <w:trHeight w:val="901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A022" w14:textId="6A334AC8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EF80" w14:textId="4CC8C9B3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CF5A" w14:textId="4DEEB935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25E18CE9" w14:textId="47FF4FDC" w:rsidTr="0072675E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D0AE" w14:textId="0125A378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5BEF" w14:textId="1BFCD8CF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A68E" w14:textId="4E16491A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1CAF775B" w14:textId="6618CB68" w:rsidTr="0072675E">
        <w:trPr>
          <w:trHeight w:val="1093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E7977E" w14:textId="28A7922D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47AB963D" w14:textId="3F9F875D" w:rsidR="0072675E" w:rsidRDefault="0072675E">
            <w:pPr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72675E" w14:paraId="0A1D8CCF" w14:textId="430EE924" w:rsidTr="0072675E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A5B1" w14:textId="60403FB4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43A7" w14:textId="64FBD9C8" w:rsidR="0072675E" w:rsidRDefault="0072675E">
            <w:pPr>
              <w:spacing w:after="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65FF3B07" w14:textId="7A1C27A2" w:rsidR="0072675E" w:rsidRDefault="0072675E">
            <w:pPr>
              <w:spacing w:after="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61D3" w14:textId="252978E0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54E19874" w14:textId="6E08D05E" w:rsidTr="0072675E">
        <w:trPr>
          <w:trHeight w:val="109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F9AAC" w14:textId="2E12D3A9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782D" w14:textId="234EBC1C" w:rsidR="0072675E" w:rsidRDefault="0072675E">
            <w:pPr>
              <w:spacing w:after="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3E8818F6" w14:textId="1A44D2DE" w:rsidR="0072675E" w:rsidRDefault="0072675E">
            <w:pPr>
              <w:spacing w:after="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5B34" w14:textId="5D5A58AD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099ECC86" w14:textId="46C224A2" w:rsidTr="0072675E">
        <w:trPr>
          <w:trHeight w:val="825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A28DAD" w14:textId="632E9916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10222980" w14:textId="0DB3D369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72675E" w14:paraId="04F51988" w14:textId="27CA6A12" w:rsidTr="0072675E">
        <w:trPr>
          <w:trHeight w:val="60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ECEC" w14:textId="21042B40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5F512" w14:textId="5B6F7A9F" w:rsidR="0072675E" w:rsidRDefault="0072675E">
            <w:pPr>
              <w:spacing w:after="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3DD79D7D" w14:textId="096C89B6" w:rsidR="0072675E" w:rsidRDefault="0072675E">
            <w:pPr>
              <w:spacing w:after="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981C" w14:textId="23EBCAA9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708D44B0" w14:textId="57A18333" w:rsidTr="0072675E">
        <w:trPr>
          <w:trHeight w:val="600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E12217" w14:textId="11E5EF8A" w:rsidR="0072675E" w:rsidRDefault="0072675E">
            <w:pPr>
              <w:spacing w:after="160" w:line="256" w:lineRule="auto"/>
              <w:jc w:val="center"/>
              <w:rPr>
                <w:ins w:id="0" w:author="Пользователь" w:date="2022-12-26T14:32:00Z"/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3D234E3C" w14:textId="77777777" w:rsidR="00733A42" w:rsidRDefault="00733A42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5CE5A239" w14:textId="00F52538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4. Сведения о разрешении на строительство</w:t>
            </w:r>
          </w:p>
        </w:tc>
      </w:tr>
      <w:tr w:rsidR="0072675E" w14:paraId="783D84D4" w14:textId="31C42C76" w:rsidTr="0072675E">
        <w:trPr>
          <w:trHeight w:val="60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07EC" w14:textId="6A331BA9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EFD5" w14:textId="45B9096C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850A" w14:textId="66AB44B5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8F20" w14:textId="5377B0BD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72675E" w14:paraId="17DC4F73" w14:textId="10EE0294" w:rsidTr="0072675E">
        <w:trPr>
          <w:trHeight w:val="60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C0C9" w14:textId="4DEA70A0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BDF3" w14:textId="35EF8816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18E0" w14:textId="4144854A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1E1F" w14:textId="7CBA44CA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2675E" w14:paraId="6C9D2D48" w14:textId="27BE30FB" w:rsidTr="0072675E">
        <w:trPr>
          <w:trHeight w:val="600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E0AD7D" w14:textId="15E5B1B9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3B6C95E3" w14:textId="4E7E4DC0" w:rsidR="0072675E" w:rsidRDefault="0072675E">
            <w:pPr>
              <w:spacing w:after="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4FBEFA82" w14:textId="5265D58C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5</w:t>
            </w: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>
              <w:rPr>
                <w:rFonts w:ascii="Times New Roman" w:eastAsia="Calibri" w:hAnsi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2675E" w14:paraId="2E8B9D2F" w14:textId="7F4756E8" w:rsidTr="0072675E">
        <w:trPr>
          <w:trHeight w:val="60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1E1D" w14:textId="4669CDD9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1B38" w14:textId="58EB6CFE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Орган (организация), выдавший (-ая)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разрешение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827A2" w14:textId="5AC14415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4819" w14:textId="435DC47A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72675E" w14:paraId="3C48351E" w14:textId="50CFDBEB" w:rsidTr="0072675E">
        <w:trPr>
          <w:trHeight w:val="600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CD18" w14:textId="6EDDF345" w:rsidR="0072675E" w:rsidRDefault="0072675E">
            <w:pPr>
              <w:spacing w:after="160" w:line="256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F454" w14:textId="53CA9AF9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EF7D" w14:textId="1EA81482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785C" w14:textId="31276EBB" w:rsidR="0072675E" w:rsidRDefault="0072675E">
            <w:pPr>
              <w:spacing w:after="160" w:line="256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365098C9" w14:textId="513493FF" w:rsidR="00362CFB" w:rsidRDefault="00362CFB" w:rsidP="00362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391060DF" w14:textId="5B6E218D" w:rsidR="00F04A75" w:rsidRPr="00F04A75" w:rsidRDefault="00F04A75" w:rsidP="00F04A7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6CA2488" w14:textId="2B0A03AD" w:rsidR="0072675E" w:rsidRDefault="0072675E" w:rsidP="0072675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Приложение: _________________________________________________________</w:t>
      </w:r>
    </w:p>
    <w:p w14:paraId="596EC443" w14:textId="255E3E7E" w:rsidR="0072675E" w:rsidRDefault="0072675E" w:rsidP="0072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14:paraId="06F01466" w14:textId="2B902358" w:rsidR="0072675E" w:rsidRDefault="0072675E" w:rsidP="0072675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23E852C5" w14:textId="53A8A9F4" w:rsidR="0072675E" w:rsidRDefault="0072675E" w:rsidP="0072675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 _____________________</w:t>
      </w:r>
    </w:p>
    <w:p w14:paraId="25D2201D" w14:textId="088CDE52" w:rsidR="0072675E" w:rsidRDefault="0072675E" w:rsidP="007267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______________________________________________________________________</w:t>
      </w:r>
    </w:p>
    <w:p w14:paraId="16DC40DD" w14:textId="1F3999C0" w:rsidR="0072675E" w:rsidRDefault="0072675E" w:rsidP="0072675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22BC0F7B" w14:textId="7FCC29CC" w:rsidR="0072675E" w:rsidRDefault="0072675E" w:rsidP="0072675E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14:paraId="23AAB934" w14:textId="566C6926" w:rsidR="0072675E" w:rsidRDefault="0072675E" w:rsidP="0072675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72675E" w14:paraId="5C37DEEE" w14:textId="098A535D" w:rsidTr="0072675E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B95C" w14:textId="47A7AD9F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E47A" w14:textId="06BC86C1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2675E" w14:paraId="2CF6F38B" w14:textId="34362F77" w:rsidTr="0072675E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3CA8" w14:textId="708ACD03" w:rsidR="0072675E" w:rsidRDefault="0072675E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DDF5" w14:textId="17E7D72A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2675E" w14:paraId="06048627" w14:textId="3C8DEE31" w:rsidTr="0072675E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F8EF" w14:textId="105681C7" w:rsidR="0072675E" w:rsidRDefault="0072675E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AFB4" w14:textId="61BD7713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2675E" w14:paraId="67BFC934" w14:textId="56133187" w:rsidTr="0072675E"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4002" w14:textId="2BF7A2EC" w:rsidR="0072675E" w:rsidRDefault="0072675E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959F" w14:textId="5631F865" w:rsidR="0072675E" w:rsidRDefault="0072675E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2675E" w14:paraId="0A0DADAA" w14:textId="350C20BA" w:rsidTr="0072675E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C4EE" w14:textId="2EE22758" w:rsidR="0072675E" w:rsidRDefault="0072675E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49CC0602" w14:textId="2D505D88" w:rsidR="0072675E" w:rsidRDefault="0072675E" w:rsidP="0072675E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72675E" w14:paraId="30048D89" w14:textId="72535BFE" w:rsidTr="0072675E">
        <w:tc>
          <w:tcPr>
            <w:tcW w:w="3119" w:type="dxa"/>
            <w:vAlign w:val="bottom"/>
          </w:tcPr>
          <w:p w14:paraId="330F5DDC" w14:textId="7F20FBB3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14:paraId="6F90804F" w14:textId="2F65054E" w:rsidR="0072675E" w:rsidRDefault="0072675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974A2B" w14:textId="51893DCD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14:paraId="680503A6" w14:textId="1914D1B8" w:rsidR="0072675E" w:rsidRDefault="0072675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69E1B4" w14:textId="4EBE3711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675E" w14:paraId="35310873" w14:textId="3A824B17" w:rsidTr="0072675E">
        <w:tc>
          <w:tcPr>
            <w:tcW w:w="3119" w:type="dxa"/>
          </w:tcPr>
          <w:p w14:paraId="39B67DC3" w14:textId="02FD10CB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29037623" w14:textId="4179F66A" w:rsidR="0072675E" w:rsidRDefault="0072675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hideMark/>
          </w:tcPr>
          <w:p w14:paraId="04D7DD75" w14:textId="7EEF22F6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14:paraId="68578294" w14:textId="371D4223" w:rsidR="0072675E" w:rsidRDefault="0072675E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hideMark/>
          </w:tcPr>
          <w:p w14:paraId="00396700" w14:textId="787EFB79" w:rsidR="0072675E" w:rsidRDefault="0072675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66EFF64" w14:textId="33878E31" w:rsidR="00F04A75" w:rsidRPr="00F04A75" w:rsidRDefault="00F04A75" w:rsidP="00F04A75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</w:p>
    <w:p w14:paraId="1B48A1EE" w14:textId="326BF22B" w:rsidR="00F04A75" w:rsidRPr="00F04A75" w:rsidRDefault="00F04A75" w:rsidP="00F04A75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SimSun1" w:hAnsi="Times New Roman"/>
          <w:sz w:val="24"/>
          <w:szCs w:val="24"/>
        </w:rPr>
      </w:pPr>
      <w:r w:rsidRPr="00F04A7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580BD" wp14:editId="7E98BA48">
                <wp:simplePos x="0" y="0"/>
                <wp:positionH relativeFrom="column">
                  <wp:posOffset>18415</wp:posOffset>
                </wp:positionH>
                <wp:positionV relativeFrom="paragraph">
                  <wp:posOffset>38100</wp:posOffset>
                </wp:positionV>
                <wp:extent cx="100965" cy="106680"/>
                <wp:effectExtent l="8890" t="9525" r="13970" b="762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644EA" id="Rectangle 6" o:spid="_x0000_s1026" style="position:absolute;margin-left:1.45pt;margin-top:3pt;width:7.9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0uIAIAADs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"/>
            </w:pict>
          </mc:Fallback>
        </mc:AlternateContent>
      </w:r>
      <w:r w:rsidRPr="00F04A75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Российской Федерации, в том числе в автоматизированном режиме.</w:t>
      </w:r>
    </w:p>
    <w:p w14:paraId="4C78F204" w14:textId="72362DAA" w:rsidR="00F04A75" w:rsidRPr="00F04A75" w:rsidRDefault="00F04A75" w:rsidP="00F04A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2309A3" w14:textId="2CE8E04D" w:rsidR="00F04A75" w:rsidRPr="00F04A75" w:rsidRDefault="00F04A75" w:rsidP="00C35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4A7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F6473" wp14:editId="692D7933">
                <wp:simplePos x="0" y="0"/>
                <wp:positionH relativeFrom="column">
                  <wp:posOffset>18415</wp:posOffset>
                </wp:positionH>
                <wp:positionV relativeFrom="paragraph">
                  <wp:posOffset>16510</wp:posOffset>
                </wp:positionV>
                <wp:extent cx="123190" cy="118110"/>
                <wp:effectExtent l="8890" t="6985" r="10795" b="825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19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103B9" id="Rectangle 7" o:spid="_x0000_s1026" style="position:absolute;margin-left:1.45pt;margin-top:1.3pt;width:9.7pt;height: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VSbIAIAADs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"/>
            </w:pict>
          </mc:Fallback>
        </mc:AlternateContent>
      </w:r>
      <w:r w:rsidRPr="00F04A75">
        <w:rPr>
          <w:rFonts w:ascii="Times New Roman" w:hAnsi="Times New Roman"/>
          <w:sz w:val="24"/>
          <w:szCs w:val="24"/>
        </w:rPr>
        <w:tab/>
        <w:t>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без привлечения средств иных лиц.</w:t>
      </w:r>
    </w:p>
    <w:p w14:paraId="742AA5AA" w14:textId="4202D2A0" w:rsidR="00205470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1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2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3" w:author="Пользователь" w:date="2022-12-26T15:04:00Z">
        <w:r w:rsidRPr="00F04A75" w:rsidDel="001E7421">
          <w:rPr>
            <w:rFonts w:ascii="Times New Roman" w:hAnsi="Times New Roman"/>
            <w:sz w:val="24"/>
            <w:szCs w:val="24"/>
          </w:rPr>
          <w:br w:type="page"/>
        </w:r>
      </w:del>
      <w:del w:id="4" w:author="Пользователь" w:date="2022-12-26T15:03:00Z">
        <w:r w:rsidR="00205470" w:rsidRPr="00302E6A"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 xml:space="preserve">ПРИЛОЖЕНИЕ № </w:delText>
        </w:r>
        <w:r w:rsidR="00205470"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2</w:delText>
        </w:r>
        <w:r w:rsidR="00205470" w:rsidRPr="00302E6A"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601C23B9" w14:textId="3713C76D" w:rsidR="00D45974" w:rsidDel="001E7421" w:rsidRDefault="00D45974" w:rsidP="001E7421">
      <w:pPr>
        <w:autoSpaceDE w:val="0"/>
        <w:autoSpaceDN w:val="0"/>
        <w:spacing w:after="0" w:line="240" w:lineRule="auto"/>
        <w:ind w:left="5670"/>
        <w:rPr>
          <w:del w:id="5" w:author="Пользователь" w:date="2022-12-26T15:03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6" w:author="Пользователь" w:date="2022-12-26T15:03:00Z">
          <w:pPr>
            <w:spacing w:after="0" w:line="240" w:lineRule="auto"/>
            <w:ind w:left="5670"/>
          </w:pPr>
        </w:pPrChange>
      </w:pPr>
      <w:del w:id="7" w:author="Пользователь" w:date="2022-12-26T15:03:00Z"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68F38070" w14:textId="0CD67FE9" w:rsidR="00205470" w:rsidDel="001E7421" w:rsidRDefault="0020547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8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9" w:author="Пользователь" w:date="2022-12-26T15:03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</w:p>
    <w:p w14:paraId="075EF154" w14:textId="4117FE97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10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11" w:author="Пользователь" w:date="2022-12-26T15:03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  <w:bookmarkStart w:id="12" w:name="_Toc117168319"/>
      <w:del w:id="1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Кому</w:delText>
        </w:r>
        <w:r w:rsidRPr="00302E6A" w:rsidDel="001E7421">
          <w:rPr>
            <w:rFonts w:ascii="Times New Roman" w:hAnsi="Times New Roman"/>
            <w:color w:val="000000" w:themeColor="text1"/>
            <w:sz w:val="27"/>
            <w:szCs w:val="27"/>
          </w:rPr>
          <w:delText xml:space="preserve"> ____________________________________</w:delText>
        </w:r>
        <w:bookmarkEnd w:id="12"/>
      </w:del>
    </w:p>
    <w:p w14:paraId="605CE4ED" w14:textId="26F83439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14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15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16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delText>
        </w:r>
      </w:del>
    </w:p>
    <w:p w14:paraId="66C747E3" w14:textId="4196B972" w:rsidR="00564F60" w:rsidRPr="00302E6A" w:rsidDel="001E7421" w:rsidRDefault="006E6A1F" w:rsidP="001E7421">
      <w:pPr>
        <w:autoSpaceDE w:val="0"/>
        <w:autoSpaceDN w:val="0"/>
        <w:adjustRightInd w:val="0"/>
        <w:spacing w:after="0" w:line="240" w:lineRule="auto"/>
        <w:ind w:left="5670"/>
        <w:jc w:val="both"/>
        <w:rPr>
          <w:del w:id="17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18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both"/>
          </w:pPr>
        </w:pPrChange>
      </w:pPr>
      <w:del w:id="19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7"/>
            <w:szCs w:val="27"/>
          </w:rPr>
          <w:delText>_____________________________________</w:delText>
        </w:r>
      </w:del>
    </w:p>
    <w:p w14:paraId="061DCFF9" w14:textId="33C41EA1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20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21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22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почтовый индекс и адрес, телефон, адрес электронной почты)</w:delText>
        </w:r>
      </w:del>
    </w:p>
    <w:p w14:paraId="40C02447" w14:textId="05D7E4FA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23" w:author="Пользователь" w:date="2022-12-26T15:03:00Z"/>
          <w:rFonts w:ascii="Times New Roman" w:hAnsi="Times New Roman"/>
          <w:color w:val="000000" w:themeColor="text1"/>
          <w:sz w:val="24"/>
        </w:rPr>
        <w:pPrChange w:id="24" w:author="Пользователь" w:date="2022-12-26T15:03:00Z">
          <w:pPr>
            <w:spacing w:line="240" w:lineRule="auto"/>
            <w:jc w:val="right"/>
          </w:pPr>
        </w:pPrChange>
      </w:pPr>
    </w:p>
    <w:p w14:paraId="66991FBC" w14:textId="04AB580D" w:rsidR="002F6715" w:rsidDel="001E7421" w:rsidRDefault="00564F60" w:rsidP="001E7421">
      <w:pPr>
        <w:pStyle w:val="1"/>
        <w:autoSpaceDE w:val="0"/>
        <w:autoSpaceDN w:val="0"/>
        <w:spacing w:line="240" w:lineRule="auto"/>
        <w:ind w:left="5670"/>
        <w:rPr>
          <w:del w:id="25" w:author="Пользователь" w:date="2022-12-26T15:03:00Z"/>
        </w:rPr>
        <w:pPrChange w:id="26" w:author="Пользователь" w:date="2022-12-26T15:03:00Z">
          <w:pPr>
            <w:spacing w:line="240" w:lineRule="auto"/>
            <w:jc w:val="center"/>
          </w:pPr>
        </w:pPrChange>
      </w:pPr>
      <w:del w:id="27" w:author="Пользователь" w:date="2022-12-26T15:03:00Z">
        <w:r w:rsidRPr="00302E6A" w:rsidDel="001E7421">
          <w:delText>Р Е Ш Е Н И Е</w:delText>
        </w:r>
        <w:r w:rsidRPr="00302E6A" w:rsidDel="001E7421">
          <w:br/>
          <w:delText xml:space="preserve">об отказе в приеме документов </w:delText>
        </w:r>
      </w:del>
    </w:p>
    <w:p w14:paraId="1E49D604" w14:textId="6ED6BA06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28" w:author="Пользователь" w:date="2022-12-26T15:03:00Z"/>
          <w:rFonts w:ascii="Times New Roman" w:hAnsi="Times New Roman"/>
          <w:color w:val="000000" w:themeColor="text1"/>
          <w:sz w:val="24"/>
        </w:rPr>
        <w:pPrChange w:id="29" w:author="Пользователь" w:date="2022-12-26T15:03:00Z">
          <w:pPr>
            <w:spacing w:line="240" w:lineRule="auto"/>
            <w:jc w:val="center"/>
          </w:pPr>
        </w:pPrChange>
      </w:pPr>
      <w:del w:id="30" w:author="Пользователь" w:date="2022-12-26T15:03:00Z">
        <w:r w:rsidRPr="00302E6A" w:rsidDel="001E7421">
          <w:rPr>
            <w:rFonts w:ascii="Times New Roman" w:hAnsi="Times New Roman"/>
            <w:b/>
            <w:color w:val="000000" w:themeColor="text1"/>
            <w:sz w:val="28"/>
            <w:szCs w:val="28"/>
          </w:rPr>
          <w:br/>
        </w:r>
        <w:r w:rsidRPr="00302E6A" w:rsidDel="001E7421">
          <w:rPr>
            <w:rFonts w:ascii="Times New Roman" w:hAnsi="Times New Roman"/>
            <w:color w:val="000000" w:themeColor="text1"/>
            <w:sz w:val="24"/>
          </w:rPr>
          <w:delText xml:space="preserve">__________________________________________________________________________________ </w:delText>
        </w:r>
      </w:del>
    </w:p>
    <w:p w14:paraId="11A42070" w14:textId="7B9602E8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31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32" w:author="Пользователь" w:date="2022-12-26T15:03:00Z">
          <w:pPr>
            <w:spacing w:line="240" w:lineRule="auto"/>
            <w:jc w:val="center"/>
          </w:pPr>
        </w:pPrChange>
      </w:pPr>
      <w:del w:id="3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</w:rPr>
          <w:delTex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delText>
        </w:r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самоуправления, организации)</w:delText>
        </w:r>
      </w:del>
    </w:p>
    <w:p w14:paraId="607D1904" w14:textId="4E8D37E0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 w:firstLine="708"/>
        <w:jc w:val="both"/>
        <w:rPr>
          <w:del w:id="34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35" w:author="Пользователь" w:date="2022-12-26T15:03:00Z">
          <w:pPr>
            <w:spacing w:after="0" w:line="240" w:lineRule="auto"/>
            <w:ind w:firstLine="708"/>
            <w:jc w:val="both"/>
          </w:pPr>
        </w:pPrChange>
      </w:pPr>
      <w:del w:id="36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В приеме документов для предоставления услуги "Выдача разрешения на ввод объекта в эксплуатацию" Вам отказано по следующим основаниям:</w:delText>
        </w:r>
      </w:del>
    </w:p>
    <w:p w14:paraId="3A358E5D" w14:textId="1AA56A6A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37" w:author="Пользователь" w:date="2022-12-26T15:03:00Z"/>
          <w:rFonts w:ascii="Times New Roman" w:hAnsi="Times New Roman"/>
          <w:color w:val="000000" w:themeColor="text1"/>
          <w:sz w:val="24"/>
        </w:rPr>
        <w:pPrChange w:id="38" w:author="Пользователь" w:date="2022-12-26T15:03:00Z">
          <w:pPr>
            <w:spacing w:after="0" w:line="240" w:lineRule="auto"/>
            <w:jc w:val="both"/>
          </w:pPr>
        </w:pPrChange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302E6A" w:rsidRPr="00302E6A" w:rsidDel="001E7421" w14:paraId="7FA2E5D0" w14:textId="21EA81F5" w:rsidTr="00BC4D02">
        <w:trPr>
          <w:del w:id="39" w:author="Пользователь" w:date="2022-12-26T15:03:00Z"/>
        </w:trPr>
        <w:tc>
          <w:tcPr>
            <w:tcW w:w="1276" w:type="dxa"/>
            <w:vAlign w:val="center"/>
          </w:tcPr>
          <w:p w14:paraId="33A34C72" w14:textId="464C9CA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0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41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4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№ пункта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 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</w:del>
          </w:p>
        </w:tc>
        <w:tc>
          <w:tcPr>
            <w:tcW w:w="4543" w:type="dxa"/>
            <w:vAlign w:val="center"/>
          </w:tcPr>
          <w:p w14:paraId="1AB86FE8" w14:textId="6CA5937A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3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44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45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Наименование основания для отказа в соответствии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с 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ным регламентом</w:delText>
              </w:r>
            </w:del>
          </w:p>
        </w:tc>
        <w:tc>
          <w:tcPr>
            <w:tcW w:w="4312" w:type="dxa"/>
            <w:vAlign w:val="center"/>
          </w:tcPr>
          <w:p w14:paraId="30A9DD7E" w14:textId="2D8351E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6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47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4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Разъяснение причин отказа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br/>
                <w:delText xml:space="preserve"> в приеме документов</w:delText>
              </w:r>
            </w:del>
          </w:p>
        </w:tc>
      </w:tr>
      <w:tr w:rsidR="00302E6A" w:rsidRPr="00302E6A" w:rsidDel="001E7421" w14:paraId="4F72E31B" w14:textId="0DB5B34C" w:rsidTr="00BC4D02">
        <w:trPr>
          <w:trHeight w:val="806"/>
          <w:del w:id="49" w:author="Пользователь" w:date="2022-12-26T15:03:00Z"/>
        </w:trPr>
        <w:tc>
          <w:tcPr>
            <w:tcW w:w="1276" w:type="dxa"/>
          </w:tcPr>
          <w:p w14:paraId="275761DD" w14:textId="66B7233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50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51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5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подпункт "а"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16</w:delText>
              </w:r>
            </w:del>
          </w:p>
        </w:tc>
        <w:tc>
          <w:tcPr>
            <w:tcW w:w="4543" w:type="dxa"/>
          </w:tcPr>
          <w:p w14:paraId="5E521427" w14:textId="2660C33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53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54" w:author="Пользователь" w:date="2022-12-26T15:03:00Z">
                <w:pPr>
                  <w:spacing w:line="240" w:lineRule="auto"/>
                </w:pPr>
              </w:pPrChange>
            </w:pPr>
            <w:del w:id="5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delText>
              </w:r>
            </w:del>
          </w:p>
        </w:tc>
        <w:tc>
          <w:tcPr>
            <w:tcW w:w="4312" w:type="dxa"/>
          </w:tcPr>
          <w:p w14:paraId="0DDC1734" w14:textId="144DF4D1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56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57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58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Указывается какое ведомство, организация предоставляет услугу, информация о его местонахождении</w:delText>
              </w:r>
            </w:del>
          </w:p>
        </w:tc>
      </w:tr>
      <w:tr w:rsidR="00302E6A" w:rsidRPr="00302E6A" w:rsidDel="001E7421" w14:paraId="3AF9F469" w14:textId="7D69A2CB" w:rsidTr="00BC4D02">
        <w:trPr>
          <w:trHeight w:val="806"/>
          <w:del w:id="59" w:author="Пользователь" w:date="2022-12-26T15:03:00Z"/>
        </w:trPr>
        <w:tc>
          <w:tcPr>
            <w:tcW w:w="1276" w:type="dxa"/>
          </w:tcPr>
          <w:p w14:paraId="057F6C03" w14:textId="5C1B197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60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61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6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подпункт "б"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16</w:delText>
              </w:r>
            </w:del>
          </w:p>
        </w:tc>
        <w:tc>
          <w:tcPr>
            <w:tcW w:w="4543" w:type="dxa"/>
          </w:tcPr>
          <w:p w14:paraId="045F6378" w14:textId="296A57B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63" w:author="Пользователь" w:date="2022-12-26T15:03:00Z"/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pPrChange w:id="64" w:author="Пользователь" w:date="2022-12-26T15:03:00Z">
                <w:pPr>
                  <w:spacing w:line="240" w:lineRule="auto"/>
                </w:pPr>
              </w:pPrChange>
            </w:pPr>
            <w:del w:id="6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неполное заполнение полей в форме заявления, в том числе в интерактивной форме заявления на Едином портале, региональном портале</w:delText>
              </w:r>
            </w:del>
          </w:p>
        </w:tc>
        <w:tc>
          <w:tcPr>
            <w:tcW w:w="4312" w:type="dxa"/>
          </w:tcPr>
          <w:p w14:paraId="5A77A4CB" w14:textId="41EEB38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66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67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68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  <w:szCs w:val="24"/>
                </w:rPr>
                <w:delText>Указываются основания такого вывода</w:delText>
              </w:r>
            </w:del>
          </w:p>
        </w:tc>
      </w:tr>
      <w:tr w:rsidR="00302E6A" w:rsidRPr="00302E6A" w:rsidDel="001E7421" w14:paraId="6F9780EF" w14:textId="1AF792FB" w:rsidTr="002F6715">
        <w:trPr>
          <w:trHeight w:val="1193"/>
          <w:del w:id="69" w:author="Пользователь" w:date="2022-12-26T15:03:00Z"/>
        </w:trPr>
        <w:tc>
          <w:tcPr>
            <w:tcW w:w="1276" w:type="dxa"/>
          </w:tcPr>
          <w:p w14:paraId="189362DA" w14:textId="3FDBDC28" w:rsidR="00226BE1" w:rsidRPr="00302E6A" w:rsidDel="001E7421" w:rsidRDefault="00226BE1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70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71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7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"в" пункта 2.16</w:delText>
              </w:r>
            </w:del>
          </w:p>
        </w:tc>
        <w:tc>
          <w:tcPr>
            <w:tcW w:w="4543" w:type="dxa"/>
          </w:tcPr>
          <w:p w14:paraId="6943F958" w14:textId="5088F652" w:rsidR="00226BE1" w:rsidRPr="00302E6A" w:rsidDel="001E7421" w:rsidRDefault="00226BE1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3" w:author="Пользователь" w:date="2022-12-26T15:03:00Z"/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pPrChange w:id="74" w:author="Пользователь" w:date="2022-12-26T15:03:00Z">
                <w:pPr>
                  <w:spacing w:line="240" w:lineRule="auto"/>
                </w:pPr>
              </w:pPrChange>
            </w:pPr>
            <w:del w:id="7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непредставление документов, предусмотренных подпунктами "а" - "в" пункта </w:delText>
              </w:r>
              <w:r w:rsidR="00481318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2.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8 настоящего Административного регламента</w:delText>
              </w:r>
            </w:del>
          </w:p>
        </w:tc>
        <w:tc>
          <w:tcPr>
            <w:tcW w:w="4312" w:type="dxa"/>
          </w:tcPr>
          <w:p w14:paraId="6FC18EFD" w14:textId="13EA34C8" w:rsidR="00226BE1" w:rsidRPr="00302E6A" w:rsidDel="001E7421" w:rsidRDefault="00226BE1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76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pPrChange w:id="77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78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  <w:szCs w:val="24"/>
                </w:rPr>
                <w:delText>Указывается исчерпывающий перечень документов, не представленных заявителем</w:delText>
              </w:r>
            </w:del>
          </w:p>
        </w:tc>
      </w:tr>
      <w:tr w:rsidR="00302E6A" w:rsidRPr="00302E6A" w:rsidDel="001E7421" w14:paraId="1F877A43" w14:textId="1D017472" w:rsidTr="008E10B4">
        <w:trPr>
          <w:trHeight w:val="1936"/>
          <w:del w:id="79" w:author="Пользователь" w:date="2022-12-26T15:03:00Z"/>
        </w:trPr>
        <w:tc>
          <w:tcPr>
            <w:tcW w:w="1276" w:type="dxa"/>
          </w:tcPr>
          <w:p w14:paraId="222232DE" w14:textId="7AAF4AEC" w:rsidR="00564F60" w:rsidRPr="00302E6A" w:rsidDel="001E7421" w:rsidRDefault="00226BE1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80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81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8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"г</w:delText>
              </w:r>
              <w:r w:rsidR="00564F60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="00564F60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16</w:delText>
              </w:r>
            </w:del>
          </w:p>
        </w:tc>
        <w:tc>
          <w:tcPr>
            <w:tcW w:w="4543" w:type="dxa"/>
          </w:tcPr>
          <w:p w14:paraId="15063682" w14:textId="1D0D34E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3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84" w:author="Пользователь" w:date="2022-12-26T15:03:00Z">
                <w:pPr>
                  <w:spacing w:line="240" w:lineRule="auto"/>
                </w:pPr>
              </w:pPrChange>
            </w:pPr>
            <w:del w:id="8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delText>
              </w:r>
            </w:del>
          </w:p>
        </w:tc>
        <w:tc>
          <w:tcPr>
            <w:tcW w:w="4312" w:type="dxa"/>
          </w:tcPr>
          <w:p w14:paraId="2A65D41F" w14:textId="4ACC5C6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86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87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88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Указывается исчерпывающий перечень документов, утративших силу</w:delText>
              </w:r>
            </w:del>
          </w:p>
        </w:tc>
      </w:tr>
      <w:tr w:rsidR="00302E6A" w:rsidRPr="00302E6A" w:rsidDel="001E7421" w14:paraId="35D28762" w14:textId="4115C874" w:rsidTr="008E10B4">
        <w:trPr>
          <w:trHeight w:val="1007"/>
          <w:del w:id="89" w:author="Пользователь" w:date="2022-12-26T15:03:00Z"/>
        </w:trPr>
        <w:tc>
          <w:tcPr>
            <w:tcW w:w="1276" w:type="dxa"/>
          </w:tcPr>
          <w:p w14:paraId="2B6A1D61" w14:textId="4670161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90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91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9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</w:delText>
              </w:r>
              <w:r w:rsidR="00226BE1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д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16</w:delText>
              </w:r>
            </w:del>
          </w:p>
        </w:tc>
        <w:tc>
          <w:tcPr>
            <w:tcW w:w="4543" w:type="dxa"/>
          </w:tcPr>
          <w:p w14:paraId="20F5DF31" w14:textId="4D1AFBC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93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94" w:author="Пользователь" w:date="2022-12-26T15:03:00Z">
                <w:pPr>
                  <w:spacing w:line="240" w:lineRule="auto"/>
                </w:pPr>
              </w:pPrChange>
            </w:pPr>
            <w:del w:id="9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представленные документы содержат подчистки и исправления текста</w:delText>
              </w:r>
            </w:del>
          </w:p>
        </w:tc>
        <w:tc>
          <w:tcPr>
            <w:tcW w:w="4312" w:type="dxa"/>
          </w:tcPr>
          <w:p w14:paraId="1380232F" w14:textId="3A148A9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96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97" w:author="Пользователь" w:date="2022-12-26T15:03:00Z">
                <w:pPr>
                  <w:spacing w:line="240" w:lineRule="auto"/>
                </w:pPr>
              </w:pPrChange>
            </w:pPr>
            <w:del w:id="98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Указывается исчерпывающий перечень документов, содержащих подчистки и исправления текста</w:delText>
              </w:r>
            </w:del>
          </w:p>
        </w:tc>
      </w:tr>
      <w:tr w:rsidR="00302E6A" w:rsidRPr="00302E6A" w:rsidDel="001E7421" w14:paraId="181A3BC9" w14:textId="05056483" w:rsidTr="00BC4D02">
        <w:trPr>
          <w:trHeight w:val="1560"/>
          <w:del w:id="99" w:author="Пользователь" w:date="2022-12-26T15:03:00Z"/>
        </w:trPr>
        <w:tc>
          <w:tcPr>
            <w:tcW w:w="1276" w:type="dxa"/>
          </w:tcPr>
          <w:p w14:paraId="68A0951D" w14:textId="47FBC90C" w:rsidR="00564F60" w:rsidRPr="00302E6A" w:rsidDel="001E7421" w:rsidRDefault="00226BE1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100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101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10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"е</w:delText>
              </w:r>
              <w:r w:rsidR="00564F60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="00564F60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16</w:delText>
              </w:r>
            </w:del>
          </w:p>
        </w:tc>
        <w:tc>
          <w:tcPr>
            <w:tcW w:w="4543" w:type="dxa"/>
          </w:tcPr>
          <w:p w14:paraId="7385638E" w14:textId="7CE6C0C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3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04" w:author="Пользователь" w:date="2022-12-26T15:03:00Z">
                <w:pPr>
                  <w:spacing w:line="240" w:lineRule="auto"/>
                </w:pPr>
              </w:pPrChange>
            </w:pPr>
            <w:del w:id="10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delText>
              </w:r>
            </w:del>
          </w:p>
        </w:tc>
        <w:tc>
          <w:tcPr>
            <w:tcW w:w="4312" w:type="dxa"/>
          </w:tcPr>
          <w:p w14:paraId="5F493F9C" w14:textId="6ADEEBB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106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107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108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Указывается исчерпывающий перечень документов, содержащих повреждения</w:delText>
              </w:r>
            </w:del>
          </w:p>
        </w:tc>
      </w:tr>
      <w:tr w:rsidR="00302E6A" w:rsidRPr="00302E6A" w:rsidDel="001E7421" w14:paraId="7F39FCB8" w14:textId="2AABA25F" w:rsidTr="002F6715">
        <w:trPr>
          <w:trHeight w:val="2226"/>
          <w:del w:id="109" w:author="Пользователь" w:date="2022-12-26T15:03:00Z"/>
        </w:trPr>
        <w:tc>
          <w:tcPr>
            <w:tcW w:w="1276" w:type="dxa"/>
          </w:tcPr>
          <w:p w14:paraId="41744804" w14:textId="4473D696" w:rsidR="00564F60" w:rsidRPr="00302E6A" w:rsidDel="001E7421" w:rsidRDefault="00226BE1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110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111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11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"ж</w:delText>
              </w:r>
              <w:r w:rsidR="00564F60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="00564F60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16</w:delText>
              </w:r>
            </w:del>
          </w:p>
        </w:tc>
        <w:tc>
          <w:tcPr>
            <w:tcW w:w="4543" w:type="dxa"/>
          </w:tcPr>
          <w:p w14:paraId="24FB8B8F" w14:textId="4D310B2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3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14" w:author="Пользователь" w:date="2022-12-26T15:03:00Z">
                <w:pPr>
                  <w:spacing w:line="240" w:lineRule="auto"/>
                </w:pPr>
              </w:pPrChange>
            </w:pPr>
            <w:del w:id="11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заявление о выдаче разрешения на ввод объекта в эксплуатацию и документы,</w:delText>
              </w:r>
              <w:r w:rsidR="000024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 указанные в подпунктах "б" - "д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" пункта </w:delText>
              </w:r>
              <w:r w:rsidR="00BC4D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2.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8 </w:delText>
              </w:r>
              <w:r w:rsidR="007A5134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Административ</w:delText>
              </w:r>
              <w:r w:rsidR="00BC4D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ного регламента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, представлены в электронной форме с нарушением требований, установленных пунктами </w:delText>
              </w:r>
              <w:r w:rsidR="00BC4D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2.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5 </w:delText>
              </w:r>
              <w:r w:rsidR="00BC4D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–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 </w:delText>
              </w:r>
              <w:r w:rsidR="00BC4D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2.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7 </w:delText>
              </w:r>
              <w:r w:rsidR="007A5134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Административ</w:delText>
              </w:r>
              <w:r w:rsidR="00BC4D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ного регламента</w:delText>
              </w:r>
            </w:del>
          </w:p>
        </w:tc>
        <w:tc>
          <w:tcPr>
            <w:tcW w:w="4312" w:type="dxa"/>
          </w:tcPr>
          <w:p w14:paraId="6125B913" w14:textId="368F187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6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117" w:author="Пользователь" w:date="2022-12-26T15:03:00Z">
                <w:pPr>
                  <w:spacing w:line="240" w:lineRule="auto"/>
                </w:pPr>
              </w:pPrChange>
            </w:pPr>
            <w:del w:id="118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 xml:space="preserve">Указывается исчерпывающий перечень </w:delText>
              </w:r>
              <w:r w:rsidR="00BB4DAB"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электронных документов</w:delText>
              </w:r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 xml:space="preserve">, не соответствующих указанному критерию </w:delText>
              </w:r>
            </w:del>
          </w:p>
        </w:tc>
      </w:tr>
      <w:tr w:rsidR="00302E6A" w:rsidRPr="00302E6A" w:rsidDel="001E7421" w14:paraId="0E1335CA" w14:textId="2A75FB68" w:rsidTr="002F6715">
        <w:trPr>
          <w:trHeight w:val="1583"/>
          <w:del w:id="119" w:author="Пользователь" w:date="2022-12-26T15:03:00Z"/>
        </w:trPr>
        <w:tc>
          <w:tcPr>
            <w:tcW w:w="1276" w:type="dxa"/>
          </w:tcPr>
          <w:p w14:paraId="6EA1117B" w14:textId="31F65EF9" w:rsidR="00564F60" w:rsidRPr="00302E6A" w:rsidDel="001E7421" w:rsidRDefault="00226BE1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120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1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12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подпункт "з</w:delText>
              </w:r>
              <w:r w:rsidR="00564F60"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2.</w:delText>
              </w:r>
              <w:r w:rsidR="00564F60"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16</w:delText>
              </w:r>
            </w:del>
          </w:p>
        </w:tc>
        <w:tc>
          <w:tcPr>
            <w:tcW w:w="4543" w:type="dxa"/>
          </w:tcPr>
          <w:p w14:paraId="34289897" w14:textId="0914B111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23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24" w:author="Пользователь" w:date="2022-12-26T15:03:00Z">
                <w:pPr>
                  <w:spacing w:line="240" w:lineRule="auto"/>
                </w:pPr>
              </w:pPrChange>
            </w:pPr>
            <w:del w:id="12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delText>
              </w:r>
              <w:r w:rsidRPr="00302E6A" w:rsidDel="001E7421">
                <w:rPr>
                  <w:color w:val="000000" w:themeColor="text1"/>
                  <w:sz w:val="24"/>
                  <w:szCs w:val="24"/>
                </w:rPr>
                <w:delText xml:space="preserve"> 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в документах, представленных в электронной форме</w:delText>
              </w:r>
            </w:del>
          </w:p>
        </w:tc>
        <w:tc>
          <w:tcPr>
            <w:tcW w:w="4312" w:type="dxa"/>
          </w:tcPr>
          <w:p w14:paraId="1472AAE8" w14:textId="2B5D042D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26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pPrChange w:id="127" w:author="Пользователь" w:date="2022-12-26T15:03:00Z">
                <w:pPr>
                  <w:spacing w:line="240" w:lineRule="auto"/>
                </w:pPr>
              </w:pPrChange>
            </w:pPr>
            <w:del w:id="128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</w:rPr>
                <w:delText>Указывается исчерпывающий перечень электронных документов, не соответствующих указанному критерию</w:delText>
              </w:r>
            </w:del>
          </w:p>
        </w:tc>
      </w:tr>
    </w:tbl>
    <w:p w14:paraId="12034001" w14:textId="0B3A7C15" w:rsidR="00564F60" w:rsidRPr="008E10B4" w:rsidDel="001E7421" w:rsidRDefault="00564F60" w:rsidP="001E7421">
      <w:pPr>
        <w:widowControl w:val="0"/>
        <w:autoSpaceDE w:val="0"/>
        <w:autoSpaceDN w:val="0"/>
        <w:spacing w:after="0" w:line="240" w:lineRule="auto"/>
        <w:ind w:left="5670"/>
        <w:jc w:val="center"/>
        <w:rPr>
          <w:del w:id="129" w:author="Пользователь" w:date="2022-12-26T15:03:00Z"/>
          <w:rFonts w:ascii="Times New Roman" w:hAnsi="Times New Roman"/>
          <w:color w:val="000000" w:themeColor="text1"/>
          <w:sz w:val="14"/>
          <w:szCs w:val="28"/>
        </w:rPr>
        <w:pPrChange w:id="130" w:author="Пользователь" w:date="2022-12-26T15:03:00Z">
          <w:pPr>
            <w:widowControl w:val="0"/>
            <w:spacing w:after="0" w:line="240" w:lineRule="auto"/>
            <w:jc w:val="center"/>
          </w:pPr>
        </w:pPrChange>
      </w:pPr>
    </w:p>
    <w:p w14:paraId="21BB33FE" w14:textId="7CBDF265" w:rsidR="00564F60" w:rsidRPr="00302E6A" w:rsidDel="001E7421" w:rsidRDefault="00564F60" w:rsidP="001E7421">
      <w:pPr>
        <w:widowControl w:val="0"/>
        <w:autoSpaceDE w:val="0"/>
        <w:autoSpaceDN w:val="0"/>
        <w:spacing w:after="0" w:line="240" w:lineRule="auto"/>
        <w:ind w:left="5670"/>
        <w:jc w:val="center"/>
        <w:rPr>
          <w:del w:id="131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132" w:author="Пользователь" w:date="2022-12-26T15:03:00Z">
          <w:pPr>
            <w:widowControl w:val="0"/>
            <w:spacing w:after="0" w:line="240" w:lineRule="auto"/>
            <w:jc w:val="center"/>
          </w:pPr>
        </w:pPrChange>
      </w:pPr>
      <w:del w:id="13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Дополнительно информируем: ____________________________________________ </w:delText>
        </w:r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br/>
        </w:r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(указывается информация, необходимая для устранения причин отказа в приеме документов, а также иная дополнительная информация при наличии)</w:delText>
        </w:r>
      </w:del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2E6A" w:rsidRPr="00302E6A" w:rsidDel="001E7421" w14:paraId="0A216336" w14:textId="62D3B675" w:rsidTr="00890957">
        <w:trPr>
          <w:del w:id="134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36ED86" w14:textId="1E09165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5" w:author="Пользователь" w:date="2022-12-26T15:03:00Z"/>
                <w:rFonts w:ascii="Times New Roman" w:hAnsi="Times New Roman"/>
                <w:color w:val="000000" w:themeColor="text1"/>
              </w:rPr>
              <w:pPrChange w:id="136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30B92" w14:textId="5DAAAEA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7" w:author="Пользователь" w:date="2022-12-26T15:03:00Z"/>
                <w:rFonts w:ascii="Times New Roman" w:hAnsi="Times New Roman"/>
                <w:color w:val="000000" w:themeColor="text1"/>
              </w:rPr>
              <w:pPrChange w:id="138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1F8401" w14:textId="77FABBC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9" w:author="Пользователь" w:date="2022-12-26T15:03:00Z"/>
                <w:rFonts w:ascii="Times New Roman" w:hAnsi="Times New Roman"/>
                <w:color w:val="000000" w:themeColor="text1"/>
              </w:rPr>
              <w:pPrChange w:id="140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7FB65" w14:textId="6902478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1" w:author="Пользователь" w:date="2022-12-26T15:03:00Z"/>
                <w:rFonts w:ascii="Times New Roman" w:hAnsi="Times New Roman"/>
                <w:color w:val="000000" w:themeColor="text1"/>
              </w:rPr>
              <w:pPrChange w:id="142" w:author="Пользователь" w:date="2022-12-26T15:03:00Z">
                <w:pPr/>
              </w:pPrChange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143427" w14:textId="177E496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43" w:author="Пользователь" w:date="2022-12-26T15:03:00Z"/>
                <w:rFonts w:ascii="Times New Roman" w:hAnsi="Times New Roman"/>
                <w:color w:val="000000" w:themeColor="text1"/>
              </w:rPr>
              <w:pPrChange w:id="144" w:author="Пользователь" w:date="2022-12-26T15:03:00Z">
                <w:pPr>
                  <w:jc w:val="center"/>
                </w:pPr>
              </w:pPrChange>
            </w:pPr>
          </w:p>
        </w:tc>
      </w:tr>
      <w:tr w:rsidR="00302E6A" w:rsidRPr="00302E6A" w:rsidDel="001E7421" w14:paraId="5D9E3980" w14:textId="002C7F25" w:rsidTr="00890957">
        <w:trPr>
          <w:del w:id="145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DE7B415" w14:textId="2B4113D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46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47" w:author="Пользователь" w:date="2022-12-26T15:03:00Z">
                <w:pPr>
                  <w:jc w:val="center"/>
                </w:pPr>
              </w:pPrChange>
            </w:pPr>
            <w:del w:id="14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(должность)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F45C92" w14:textId="7AA3B74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9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150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590502A" w14:textId="0AC54F5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51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52" w:author="Пользователь" w:date="2022-12-26T15:03:00Z">
                <w:pPr>
                  <w:jc w:val="center"/>
                </w:pPr>
              </w:pPrChange>
            </w:pPr>
            <w:del w:id="153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60304D" w14:textId="4E80AB2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4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155" w:author="Пользователь" w:date="2022-12-26T15:03:00Z">
                <w:pPr/>
              </w:pPrChange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2129DA08" w14:textId="070905B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56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57" w:author="Пользователь" w:date="2022-12-26T15:03:00Z">
                <w:pPr>
                  <w:jc w:val="center"/>
                </w:pPr>
              </w:pPrChange>
            </w:pPr>
            <w:del w:id="15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0FA6DF7F" w14:textId="62FF4E52" w:rsidR="00564F60" w:rsidRPr="00302E6A" w:rsidDel="001E7421" w:rsidRDefault="00564F60" w:rsidP="001E7421">
      <w:pPr>
        <w:autoSpaceDE w:val="0"/>
        <w:autoSpaceDN w:val="0"/>
        <w:spacing w:before="240" w:after="0" w:line="240" w:lineRule="auto"/>
        <w:ind w:left="5670"/>
        <w:rPr>
          <w:del w:id="159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60" w:author="Пользователь" w:date="2022-12-26T15:03:00Z">
          <w:pPr>
            <w:autoSpaceDE w:val="0"/>
            <w:autoSpaceDN w:val="0"/>
            <w:spacing w:before="240" w:after="0" w:line="240" w:lineRule="auto"/>
          </w:pPr>
        </w:pPrChange>
      </w:pPr>
      <w:del w:id="161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br w:type="page"/>
        </w:r>
      </w:del>
    </w:p>
    <w:p w14:paraId="574A3CF3" w14:textId="18E19763" w:rsidR="008E10B4" w:rsidDel="001E7421" w:rsidRDefault="008E10B4" w:rsidP="001E7421">
      <w:pPr>
        <w:autoSpaceDE w:val="0"/>
        <w:autoSpaceDN w:val="0"/>
        <w:spacing w:after="0" w:line="240" w:lineRule="auto"/>
        <w:ind w:left="5670"/>
        <w:rPr>
          <w:del w:id="162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63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164" w:author="Пользователь" w:date="2022-12-26T15:03:00Z"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3</w:delText>
        </w:r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63F08AE6" w14:textId="1CC64BD1" w:rsidR="00D45974" w:rsidDel="001E7421" w:rsidRDefault="00D45974" w:rsidP="001E7421">
      <w:pPr>
        <w:autoSpaceDE w:val="0"/>
        <w:autoSpaceDN w:val="0"/>
        <w:spacing w:after="0" w:line="240" w:lineRule="auto"/>
        <w:ind w:left="5670"/>
        <w:rPr>
          <w:del w:id="165" w:author="Пользователь" w:date="2022-12-26T15:03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166" w:author="Пользователь" w:date="2022-12-26T15:03:00Z">
          <w:pPr>
            <w:spacing w:after="0" w:line="240" w:lineRule="auto"/>
            <w:ind w:left="5670"/>
          </w:pPr>
        </w:pPrChange>
      </w:pPr>
      <w:del w:id="167" w:author="Пользователь" w:date="2022-12-26T15:03:00Z"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17CC0461" w14:textId="7E573F3A" w:rsidR="00564F60" w:rsidRPr="00302E6A" w:rsidDel="001E7421" w:rsidRDefault="00564F60" w:rsidP="001E7421">
      <w:pPr>
        <w:autoSpaceDE w:val="0"/>
        <w:autoSpaceDN w:val="0"/>
        <w:spacing w:before="240" w:after="0" w:line="240" w:lineRule="auto"/>
        <w:ind w:left="5670"/>
        <w:jc w:val="center"/>
        <w:rPr>
          <w:del w:id="168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69" w:author="Пользователь" w:date="2022-12-26T15:03:00Z">
          <w:pPr>
            <w:autoSpaceDE w:val="0"/>
            <w:autoSpaceDN w:val="0"/>
            <w:spacing w:before="240" w:after="0" w:line="240" w:lineRule="auto"/>
            <w:ind w:left="5670"/>
            <w:jc w:val="center"/>
          </w:pPr>
        </w:pPrChange>
      </w:pPr>
    </w:p>
    <w:p w14:paraId="53FF76A8" w14:textId="4CA84B91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170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171" w:author="Пользователь" w:date="2022-12-26T15:03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  <w:bookmarkStart w:id="172" w:name="_Toc117168320"/>
      <w:del w:id="17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Кому</w:delText>
        </w:r>
        <w:r w:rsidRPr="00302E6A" w:rsidDel="001E7421">
          <w:rPr>
            <w:rFonts w:ascii="Times New Roman" w:hAnsi="Times New Roman"/>
            <w:color w:val="000000" w:themeColor="text1"/>
            <w:sz w:val="27"/>
            <w:szCs w:val="27"/>
          </w:rPr>
          <w:delText xml:space="preserve"> ____________________________________</w:delText>
        </w:r>
        <w:bookmarkEnd w:id="172"/>
      </w:del>
    </w:p>
    <w:p w14:paraId="0A77FDC0" w14:textId="1F0C9AB2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174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175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176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delText>
        </w:r>
      </w:del>
    </w:p>
    <w:p w14:paraId="384E65C0" w14:textId="6764A7A9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177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178" w:author="Пользователь" w:date="2022-12-26T15:03:00Z">
          <w:pPr>
            <w:autoSpaceDE w:val="0"/>
            <w:autoSpaceDN w:val="0"/>
            <w:adjustRightInd w:val="0"/>
            <w:spacing w:after="0"/>
            <w:jc w:val="right"/>
          </w:pPr>
        </w:pPrChange>
      </w:pPr>
      <w:del w:id="179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7"/>
            <w:szCs w:val="27"/>
          </w:rPr>
          <w:delText>_________________________________________</w:delText>
        </w:r>
      </w:del>
    </w:p>
    <w:p w14:paraId="32A236AA" w14:textId="4B4E0FAC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180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181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182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почтовый индекс и адрес, телефон, адрес электронной почты)</w:delText>
        </w:r>
      </w:del>
    </w:p>
    <w:p w14:paraId="1417EF47" w14:textId="0CBC2430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183" w:author="Пользователь" w:date="2022-12-26T15:03:00Z"/>
          <w:rFonts w:ascii="Times New Roman" w:hAnsi="Times New Roman"/>
          <w:color w:val="000000" w:themeColor="text1"/>
          <w:sz w:val="24"/>
        </w:rPr>
        <w:pPrChange w:id="184" w:author="Пользователь" w:date="2022-12-26T15:03:00Z">
          <w:pPr>
            <w:spacing w:line="240" w:lineRule="auto"/>
            <w:jc w:val="right"/>
          </w:pPr>
        </w:pPrChange>
      </w:pPr>
    </w:p>
    <w:p w14:paraId="5641C574" w14:textId="25941171" w:rsidR="00564F60" w:rsidRPr="00302E6A" w:rsidDel="001E7421" w:rsidRDefault="00564F60" w:rsidP="001E7421">
      <w:pPr>
        <w:pStyle w:val="1"/>
        <w:autoSpaceDE w:val="0"/>
        <w:autoSpaceDN w:val="0"/>
        <w:spacing w:line="240" w:lineRule="auto"/>
        <w:ind w:left="5670"/>
        <w:rPr>
          <w:del w:id="185" w:author="Пользователь" w:date="2022-12-26T15:03:00Z"/>
        </w:rPr>
        <w:pPrChange w:id="186" w:author="Пользователь" w:date="2022-12-26T15:03:00Z">
          <w:pPr>
            <w:spacing w:line="240" w:lineRule="auto"/>
            <w:jc w:val="center"/>
          </w:pPr>
        </w:pPrChange>
      </w:pPr>
      <w:del w:id="187" w:author="Пользователь" w:date="2022-12-26T15:03:00Z">
        <w:r w:rsidRPr="00302E6A" w:rsidDel="001E7421">
          <w:delText>РЕШЕНИЕ</w:delText>
        </w:r>
        <w:r w:rsidRPr="00302E6A" w:rsidDel="001E7421">
          <w:br/>
          <w:delText>об отказе в выдаче разрешения на ввод объекта в эксплуатацию</w:delText>
        </w:r>
      </w:del>
    </w:p>
    <w:p w14:paraId="3440C6E9" w14:textId="60E3C47B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188" w:author="Пользователь" w:date="2022-12-26T15:03:00Z"/>
          <w:rFonts w:ascii="Times New Roman" w:hAnsi="Times New Roman"/>
          <w:color w:val="000000" w:themeColor="text1"/>
          <w:sz w:val="24"/>
        </w:rPr>
        <w:pPrChange w:id="189" w:author="Пользователь" w:date="2022-12-26T15:03:00Z">
          <w:pPr>
            <w:spacing w:after="0" w:line="240" w:lineRule="auto"/>
            <w:jc w:val="both"/>
          </w:pPr>
        </w:pPrChange>
      </w:pPr>
      <w:del w:id="190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4"/>
          </w:rPr>
          <w:delText xml:space="preserve">__________________________________________________________________________________ </w:delText>
        </w:r>
      </w:del>
    </w:p>
    <w:p w14:paraId="341BB555" w14:textId="4F21EC22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191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192" w:author="Пользователь" w:date="2022-12-26T15:03:00Z">
          <w:pPr>
            <w:spacing w:line="240" w:lineRule="auto"/>
            <w:jc w:val="center"/>
          </w:pPr>
        </w:pPrChange>
      </w:pPr>
      <w:del w:id="19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</w:rPr>
          <w:delTex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delText>
        </w:r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самоуправления, организации)</w:delText>
        </w:r>
      </w:del>
    </w:p>
    <w:p w14:paraId="26084BCE" w14:textId="293DA355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194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95" w:author="Пользователь" w:date="2022-12-26T15:03:00Z">
          <w:pPr>
            <w:spacing w:after="0" w:line="240" w:lineRule="auto"/>
          </w:pPr>
        </w:pPrChange>
      </w:pPr>
      <w:del w:id="196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по результатам рассмотрения заявления от ___________№___________</w:delText>
        </w:r>
        <w:r w:rsidR="00BB4DAB"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_ </w:delText>
        </w:r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принято </w:delText>
        </w:r>
      </w:del>
    </w:p>
    <w:p w14:paraId="2750F415" w14:textId="1640B8E6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197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198" w:author="Пользователь" w:date="2022-12-26T15:03:00Z">
          <w:pPr>
            <w:spacing w:after="0" w:line="240" w:lineRule="auto"/>
            <w:jc w:val="both"/>
          </w:pPr>
        </w:pPrChange>
      </w:pPr>
      <w:del w:id="199" w:author="Пользователь" w:date="2022-12-26T15:03:00Z">
        <w:r w:rsidRPr="00302E6A" w:rsidDel="001E7421">
          <w:rPr>
            <w:rFonts w:ascii="Times New Roman" w:hAnsi="Times New Roman"/>
            <w:i/>
            <w:color w:val="000000" w:themeColor="text1"/>
            <w:sz w:val="28"/>
            <w:szCs w:val="28"/>
          </w:rPr>
          <w:delText xml:space="preserve">                                                                                   </w:delText>
        </w:r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(дата и номер регистрации)</w:delText>
        </w:r>
      </w:del>
    </w:p>
    <w:p w14:paraId="67B07FBA" w14:textId="03DF1FB8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200" w:author="Пользователь" w:date="2022-12-26T15:03:00Z"/>
          <w:rFonts w:ascii="Times New Roman" w:hAnsi="Times New Roman"/>
          <w:b/>
          <w:color w:val="000000" w:themeColor="text1"/>
          <w:sz w:val="28"/>
          <w:szCs w:val="28"/>
        </w:rPr>
        <w:pPrChange w:id="201" w:author="Пользователь" w:date="2022-12-26T15:03:00Z">
          <w:pPr>
            <w:spacing w:after="0" w:line="240" w:lineRule="auto"/>
            <w:jc w:val="both"/>
          </w:pPr>
        </w:pPrChange>
      </w:pPr>
      <w:del w:id="202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решение об отказе в выдаче разрешения на ввод объекта в эксплуатацию.</w:delText>
        </w:r>
      </w:del>
    </w:p>
    <w:p w14:paraId="7920E1F3" w14:textId="21D099A8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203" w:author="Пользователь" w:date="2022-12-26T15:03:00Z"/>
          <w:rFonts w:ascii="Times New Roman" w:hAnsi="Times New Roman"/>
          <w:i/>
          <w:color w:val="000000" w:themeColor="text1"/>
          <w:sz w:val="16"/>
          <w:szCs w:val="28"/>
        </w:rPr>
        <w:pPrChange w:id="204" w:author="Пользователь" w:date="2022-12-26T15:03:00Z">
          <w:pPr>
            <w:spacing w:after="0" w:line="240" w:lineRule="auto"/>
            <w:jc w:val="both"/>
          </w:pPr>
        </w:pPrChange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302E6A" w:rsidRPr="00302E6A" w:rsidDel="001E7421" w14:paraId="40F7A099" w14:textId="725DAADB" w:rsidTr="00BC4D02">
        <w:trPr>
          <w:del w:id="205" w:author="Пользователь" w:date="2022-12-26T15:03:00Z"/>
        </w:trPr>
        <w:tc>
          <w:tcPr>
            <w:tcW w:w="1418" w:type="dxa"/>
            <w:vAlign w:val="center"/>
          </w:tcPr>
          <w:p w14:paraId="7D89303E" w14:textId="6808B2E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206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207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20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№ пункта 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стратив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</w:del>
          </w:p>
        </w:tc>
        <w:tc>
          <w:tcPr>
            <w:tcW w:w="4820" w:type="dxa"/>
            <w:vAlign w:val="center"/>
          </w:tcPr>
          <w:p w14:paraId="130CBC3A" w14:textId="0FEC615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209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210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211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Наименование основания для отказа в выдаче разрешения на ввод объекта в эксплуатацию в соответствии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с 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ным регламентом</w:delText>
              </w:r>
            </w:del>
          </w:p>
        </w:tc>
        <w:tc>
          <w:tcPr>
            <w:tcW w:w="3827" w:type="dxa"/>
            <w:vAlign w:val="center"/>
          </w:tcPr>
          <w:p w14:paraId="6A9DC0BA" w14:textId="5603FF1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212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213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21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Разъяснение причин отказа в выдаче разрешения на ввод объекта в эксплуатацию</w:delText>
              </w:r>
            </w:del>
          </w:p>
        </w:tc>
      </w:tr>
      <w:tr w:rsidR="00302E6A" w:rsidRPr="00302E6A" w:rsidDel="001E7421" w14:paraId="006FAA7C" w14:textId="5CB622EF" w:rsidTr="00BC4D02">
        <w:trPr>
          <w:trHeight w:val="837"/>
          <w:del w:id="215" w:author="Пользователь" w:date="2022-12-26T15:03:00Z"/>
        </w:trPr>
        <w:tc>
          <w:tcPr>
            <w:tcW w:w="1418" w:type="dxa"/>
          </w:tcPr>
          <w:p w14:paraId="76D8DF2D" w14:textId="390F47C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16" w:author="Пользователь" w:date="2022-12-26T15:03:00Z"/>
                <w:rFonts w:ascii="Times New Roman" w:hAnsi="Times New Roman"/>
                <w:color w:val="000000" w:themeColor="text1"/>
                <w:sz w:val="24"/>
                <w:lang w:val="en-US"/>
              </w:rPr>
              <w:pPrChange w:id="217" w:author="Пользователь" w:date="2022-12-26T15:03:00Z">
                <w:pPr>
                  <w:spacing w:line="240" w:lineRule="auto"/>
                </w:pPr>
              </w:pPrChange>
            </w:pPr>
            <w:del w:id="21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подпункт "а"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22</w:delText>
              </w:r>
            </w:del>
          </w:p>
        </w:tc>
        <w:tc>
          <w:tcPr>
            <w:tcW w:w="4820" w:type="dxa"/>
          </w:tcPr>
          <w:p w14:paraId="78F6BA21" w14:textId="0DB89FA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19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220" w:author="Пользователь" w:date="2022-12-26T15:03:00Z">
                <w:pPr>
                  <w:spacing w:line="240" w:lineRule="auto"/>
                </w:pPr>
              </w:pPrChange>
            </w:pPr>
            <w:del w:id="22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отсутствие документов, предусмотренных подпунктами "г"-"</w:delText>
              </w:r>
              <w:r w:rsidR="000024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д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" пункта </w:delText>
              </w:r>
              <w:r w:rsidR="00BC4D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2.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8, пунктом </w:delText>
              </w:r>
              <w:r w:rsidR="00BC4D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2.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9 </w:delText>
              </w:r>
              <w:r w:rsidR="007A5134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Административ</w:delText>
              </w:r>
              <w:r w:rsidR="00BC4D02"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ного регламента</w:delText>
              </w:r>
            </w:del>
          </w:p>
        </w:tc>
        <w:tc>
          <w:tcPr>
            <w:tcW w:w="3827" w:type="dxa"/>
          </w:tcPr>
          <w:p w14:paraId="2C4F7CB3" w14:textId="41906D1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222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223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224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  <w:tr w:rsidR="00302E6A" w:rsidRPr="00302E6A" w:rsidDel="001E7421" w14:paraId="52C1D34E" w14:textId="7197B1A8" w:rsidTr="00BC4D02">
        <w:trPr>
          <w:trHeight w:val="1537"/>
          <w:del w:id="225" w:author="Пользователь" w:date="2022-12-26T15:03:00Z"/>
        </w:trPr>
        <w:tc>
          <w:tcPr>
            <w:tcW w:w="1418" w:type="dxa"/>
          </w:tcPr>
          <w:p w14:paraId="56EC0726" w14:textId="57CE4109" w:rsidR="00564F60" w:rsidRPr="00302E6A" w:rsidDel="001E7421" w:rsidRDefault="00BC4D02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26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227" w:author="Пользователь" w:date="2022-12-26T15:03:00Z">
                <w:pPr>
                  <w:spacing w:line="240" w:lineRule="auto"/>
                </w:pPr>
              </w:pPrChange>
            </w:pPr>
            <w:del w:id="22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"б" пункта 2.22</w:delText>
              </w:r>
            </w:del>
          </w:p>
        </w:tc>
        <w:tc>
          <w:tcPr>
            <w:tcW w:w="4820" w:type="dxa"/>
          </w:tcPr>
          <w:p w14:paraId="37DB2E2C" w14:textId="1993896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29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230" w:author="Пользователь" w:date="2022-12-26T15:03:00Z">
                <w:pPr>
                  <w:spacing w:line="240" w:lineRule="auto"/>
                </w:pPr>
              </w:pPrChange>
            </w:pPr>
            <w:del w:id="23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delText>
              </w:r>
            </w:del>
          </w:p>
        </w:tc>
        <w:tc>
          <w:tcPr>
            <w:tcW w:w="3827" w:type="dxa"/>
          </w:tcPr>
          <w:p w14:paraId="6E872C77" w14:textId="3F2515D4" w:rsidR="002F6715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232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233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234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  <w:p w14:paraId="0FD1D363" w14:textId="0CC33F69" w:rsidR="002F6715" w:rsidRPr="002F6715" w:rsidDel="001E7421" w:rsidRDefault="002F6715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35" w:author="Пользователь" w:date="2022-12-26T15:03:00Z"/>
                <w:rFonts w:ascii="Times New Roman" w:hAnsi="Times New Roman"/>
                <w:sz w:val="24"/>
              </w:rPr>
              <w:pPrChange w:id="236" w:author="Пользователь" w:date="2022-12-26T15:03:00Z">
                <w:pPr/>
              </w:pPrChange>
            </w:pPr>
          </w:p>
          <w:p w14:paraId="4D981E19" w14:textId="39644702" w:rsidR="002F6715" w:rsidRPr="002F6715" w:rsidDel="001E7421" w:rsidRDefault="002F6715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37" w:author="Пользователь" w:date="2022-12-26T15:03:00Z"/>
                <w:rFonts w:ascii="Times New Roman" w:hAnsi="Times New Roman"/>
                <w:sz w:val="24"/>
              </w:rPr>
              <w:pPrChange w:id="238" w:author="Пользователь" w:date="2022-12-26T15:03:00Z">
                <w:pPr/>
              </w:pPrChange>
            </w:pPr>
          </w:p>
          <w:p w14:paraId="1930648B" w14:textId="5704E37A" w:rsidR="00564F60" w:rsidRPr="002F6715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right"/>
              <w:rPr>
                <w:del w:id="239" w:author="Пользователь" w:date="2022-12-26T15:03:00Z"/>
                <w:rFonts w:ascii="Times New Roman" w:hAnsi="Times New Roman"/>
                <w:sz w:val="24"/>
              </w:rPr>
              <w:pPrChange w:id="240" w:author="Пользователь" w:date="2022-12-26T15:03:00Z">
                <w:pPr>
                  <w:jc w:val="right"/>
                </w:pPr>
              </w:pPrChange>
            </w:pPr>
          </w:p>
        </w:tc>
      </w:tr>
      <w:tr w:rsidR="00302E6A" w:rsidRPr="00302E6A" w:rsidDel="001E7421" w14:paraId="1EEEBB4A" w14:textId="447E9E76" w:rsidTr="00BC4D02">
        <w:trPr>
          <w:trHeight w:val="28"/>
          <w:del w:id="241" w:author="Пользователь" w:date="2022-12-26T15:03:00Z"/>
        </w:trPr>
        <w:tc>
          <w:tcPr>
            <w:tcW w:w="1418" w:type="dxa"/>
          </w:tcPr>
          <w:p w14:paraId="70D43DC3" w14:textId="60775563" w:rsidR="00564F60" w:rsidRPr="00302E6A" w:rsidDel="001E7421" w:rsidRDefault="00BC4D02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42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243" w:author="Пользователь" w:date="2022-12-26T15:03:00Z">
                <w:pPr>
                  <w:spacing w:line="240" w:lineRule="auto"/>
                </w:pPr>
              </w:pPrChange>
            </w:pPr>
            <w:del w:id="24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"в" пункта 2.22</w:delText>
              </w:r>
            </w:del>
          </w:p>
        </w:tc>
        <w:tc>
          <w:tcPr>
            <w:tcW w:w="4820" w:type="dxa"/>
          </w:tcPr>
          <w:p w14:paraId="1952474C" w14:textId="428F898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45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246" w:author="Пользователь" w:date="2022-12-26T15:03:00Z">
                <w:pPr>
                  <w:spacing w:line="240" w:lineRule="auto"/>
                </w:pPr>
              </w:pPrChange>
            </w:pPr>
            <w:del w:id="24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vertAlign w:val="superscript"/>
                  <w:lang w:eastAsia="en-US"/>
                </w:rPr>
                <w:delText>2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 статьи 55 Градостроительного кодекса Российской Федерации</w:delText>
              </w:r>
            </w:del>
          </w:p>
        </w:tc>
        <w:tc>
          <w:tcPr>
            <w:tcW w:w="3827" w:type="dxa"/>
          </w:tcPr>
          <w:p w14:paraId="0485DFFE" w14:textId="5569521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248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249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250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  <w:tr w:rsidR="00302E6A" w:rsidRPr="00302E6A" w:rsidDel="001E7421" w14:paraId="351B19FE" w14:textId="497A2A38" w:rsidTr="00BC4D02">
        <w:trPr>
          <w:trHeight w:val="1548"/>
          <w:del w:id="251" w:author="Пользователь" w:date="2022-12-26T15:03:00Z"/>
        </w:trPr>
        <w:tc>
          <w:tcPr>
            <w:tcW w:w="1418" w:type="dxa"/>
          </w:tcPr>
          <w:p w14:paraId="4793B935" w14:textId="1EC4E6DB" w:rsidR="00564F60" w:rsidRPr="00302E6A" w:rsidDel="001E7421" w:rsidRDefault="00BC4D02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52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253" w:author="Пользователь" w:date="2022-12-26T15:03:00Z">
                <w:pPr>
                  <w:spacing w:line="240" w:lineRule="auto"/>
                </w:pPr>
              </w:pPrChange>
            </w:pPr>
            <w:del w:id="25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"г" пункта 2.22</w:delText>
              </w:r>
            </w:del>
          </w:p>
        </w:tc>
        <w:tc>
          <w:tcPr>
            <w:tcW w:w="4820" w:type="dxa"/>
          </w:tcPr>
          <w:p w14:paraId="0935105B" w14:textId="42CF7AD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55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256" w:author="Пользователь" w:date="2022-12-26T15:03:00Z">
                <w:pPr>
                  <w:spacing w:line="240" w:lineRule="auto"/>
                </w:pPr>
              </w:pPrChange>
            </w:pPr>
            <w:del w:id="25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vertAlign w:val="superscript"/>
                  <w:lang w:eastAsia="en-US"/>
                </w:rPr>
                <w:delText>2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 xml:space="preserve"> статьи 55 Градостроительного кодекса Российской Федерации</w:delText>
              </w:r>
            </w:del>
          </w:p>
        </w:tc>
        <w:tc>
          <w:tcPr>
            <w:tcW w:w="3827" w:type="dxa"/>
          </w:tcPr>
          <w:p w14:paraId="53C12E53" w14:textId="4C0A7D6A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258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259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260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  <w:tr w:rsidR="00302E6A" w:rsidRPr="00302E6A" w:rsidDel="001E7421" w14:paraId="23226C1C" w14:textId="57FD9066" w:rsidTr="00BC4D02">
        <w:trPr>
          <w:trHeight w:val="1244"/>
          <w:del w:id="261" w:author="Пользователь" w:date="2022-12-26T15:03:00Z"/>
        </w:trPr>
        <w:tc>
          <w:tcPr>
            <w:tcW w:w="1418" w:type="dxa"/>
          </w:tcPr>
          <w:p w14:paraId="6BC0F811" w14:textId="4E9677A5" w:rsidR="00564F60" w:rsidRPr="00302E6A" w:rsidDel="001E7421" w:rsidRDefault="00BC4D02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62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263" w:author="Пользователь" w:date="2022-12-26T15:03:00Z">
                <w:pPr>
                  <w:spacing w:line="240" w:lineRule="auto"/>
                </w:pPr>
              </w:pPrChange>
            </w:pPr>
            <w:del w:id="26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подпункт "д" пункта 2.22</w:delText>
              </w:r>
            </w:del>
          </w:p>
        </w:tc>
        <w:tc>
          <w:tcPr>
            <w:tcW w:w="4820" w:type="dxa"/>
          </w:tcPr>
          <w:p w14:paraId="64F9995D" w14:textId="78C51F3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65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266" w:author="Пользователь" w:date="2022-12-26T15:03:00Z">
                <w:pPr>
                  <w:spacing w:line="240" w:lineRule="auto"/>
                </w:pPr>
              </w:pPrChange>
            </w:pPr>
            <w:del w:id="26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4"/>
                  <w:szCs w:val="24"/>
                  <w:lang w:eastAsia="en-US"/>
                </w:rPr>
                <w:delTex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delText>
              </w:r>
            </w:del>
          </w:p>
        </w:tc>
        <w:tc>
          <w:tcPr>
            <w:tcW w:w="3827" w:type="dxa"/>
          </w:tcPr>
          <w:p w14:paraId="567D61EC" w14:textId="21BC831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268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269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270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</w:tbl>
    <w:p w14:paraId="7A9A2BAF" w14:textId="359975BE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both"/>
        <w:rPr>
          <w:del w:id="271" w:author="Пользователь" w:date="2022-12-26T15:03:00Z"/>
          <w:rFonts w:ascii="Times New Roman" w:hAnsi="Times New Roman" w:cs="Times New Roman"/>
          <w:color w:val="000000" w:themeColor="text1"/>
          <w:sz w:val="28"/>
          <w:szCs w:val="28"/>
        </w:rPr>
        <w:pPrChange w:id="272" w:author="Пользователь" w:date="2022-12-26T15:03:00Z">
          <w:pPr>
            <w:pStyle w:val="ConsPlusNonformat"/>
            <w:ind w:firstLine="708"/>
            <w:jc w:val="both"/>
          </w:pPr>
        </w:pPrChange>
      </w:pPr>
    </w:p>
    <w:p w14:paraId="078ADDA7" w14:textId="300249C7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both"/>
        <w:rPr>
          <w:del w:id="273" w:author="Пользователь" w:date="2022-12-26T15:03:00Z"/>
          <w:rFonts w:ascii="Times New Roman" w:hAnsi="Times New Roman" w:cs="Times New Roman"/>
          <w:color w:val="000000" w:themeColor="text1"/>
          <w:sz w:val="28"/>
          <w:szCs w:val="28"/>
        </w:rPr>
        <w:pPrChange w:id="274" w:author="Пользователь" w:date="2022-12-26T15:03:00Z">
          <w:pPr>
            <w:pStyle w:val="ConsPlusNonformat"/>
            <w:ind w:firstLine="708"/>
            <w:jc w:val="both"/>
          </w:pPr>
        </w:pPrChange>
      </w:pPr>
      <w:del w:id="275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>Вы вправе повторно обратиться с заявлением о выдаче разрешения на ввод объекта в эксплуатацию после устранения указанных нарушений.</w:delText>
        </w:r>
      </w:del>
    </w:p>
    <w:p w14:paraId="7565F38E" w14:textId="289F6D74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both"/>
        <w:rPr>
          <w:del w:id="276" w:author="Пользователь" w:date="2022-12-26T15:03:00Z"/>
          <w:rFonts w:ascii="Times New Roman" w:hAnsi="Times New Roman" w:cs="Times New Roman"/>
          <w:color w:val="000000" w:themeColor="text1"/>
          <w:sz w:val="28"/>
          <w:szCs w:val="28"/>
        </w:rPr>
        <w:pPrChange w:id="277" w:author="Пользователь" w:date="2022-12-26T15:03:00Z">
          <w:pPr>
            <w:pStyle w:val="ConsPlusNonformat"/>
            <w:ind w:firstLine="708"/>
            <w:jc w:val="both"/>
          </w:pPr>
        </w:pPrChange>
      </w:pPr>
      <w:del w:id="278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>Данный отказ может быть обжалован в досудебном порядке путем направления жалобы в __________________________, а также в судебном порядке.</w:delText>
        </w:r>
      </w:del>
    </w:p>
    <w:p w14:paraId="633D8F03" w14:textId="66E45AC2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rPr>
          <w:del w:id="279" w:author="Пользователь" w:date="2022-12-26T15:03:00Z"/>
          <w:rFonts w:ascii="Times New Roman" w:hAnsi="Times New Roman" w:cs="Times New Roman"/>
          <w:color w:val="000000" w:themeColor="text1"/>
          <w:sz w:val="24"/>
        </w:rPr>
        <w:pPrChange w:id="280" w:author="Пользователь" w:date="2022-12-26T15:03:00Z">
          <w:pPr>
            <w:pStyle w:val="ConsPlusNonformat"/>
            <w:ind w:firstLine="708"/>
          </w:pPr>
        </w:pPrChange>
      </w:pPr>
      <w:del w:id="281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 xml:space="preserve">Дополнительно информируем:_______________________________________ </w:delText>
        </w:r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br/>
          <w:delText xml:space="preserve">______________________________________________________________________.   </w:delText>
        </w:r>
        <w:r w:rsidRPr="00302E6A" w:rsidDel="001E7421">
          <w:rPr>
            <w:rFonts w:ascii="Times New Roman" w:hAnsi="Times New Roman" w:cs="Times New Roman"/>
            <w:color w:val="000000" w:themeColor="text1"/>
            <w:sz w:val="24"/>
          </w:rPr>
          <w:delText xml:space="preserve"> </w:delText>
        </w:r>
      </w:del>
    </w:p>
    <w:p w14:paraId="4BA44CD1" w14:textId="751EAF80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center"/>
        <w:rPr>
          <w:del w:id="282" w:author="Пользователь" w:date="2022-12-26T15:03:00Z"/>
          <w:rFonts w:ascii="Times New Roman" w:hAnsi="Times New Roman" w:cs="Times New Roman"/>
          <w:color w:val="000000" w:themeColor="text1"/>
          <w:sz w:val="28"/>
          <w:szCs w:val="28"/>
        </w:rPr>
        <w:pPrChange w:id="283" w:author="Пользователь" w:date="2022-12-26T15:03:00Z">
          <w:pPr>
            <w:pStyle w:val="ConsPlusNonformat"/>
            <w:ind w:firstLine="708"/>
            <w:jc w:val="center"/>
          </w:pPr>
        </w:pPrChange>
      </w:pPr>
      <w:del w:id="284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0"/>
            <w:szCs w:val="20"/>
          </w:rPr>
          <w:delTex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delText>
        </w:r>
      </w:del>
    </w:p>
    <w:p w14:paraId="7923C8E3" w14:textId="353FC7D9" w:rsidR="00564F60" w:rsidRPr="00302E6A" w:rsidDel="001E7421" w:rsidRDefault="00564F60" w:rsidP="001E7421">
      <w:pPr>
        <w:pStyle w:val="ConsPlusNonformat"/>
        <w:autoSpaceDE w:val="0"/>
        <w:autoSpaceDN w:val="0"/>
        <w:ind w:left="5670"/>
        <w:jc w:val="both"/>
        <w:rPr>
          <w:del w:id="285" w:author="Пользователь" w:date="2022-12-26T15:03:00Z"/>
          <w:rFonts w:ascii="Times New Roman" w:hAnsi="Times New Roman" w:cs="Times New Roman"/>
          <w:color w:val="000000" w:themeColor="text1"/>
          <w:sz w:val="20"/>
          <w:szCs w:val="20"/>
        </w:rPr>
        <w:pPrChange w:id="286" w:author="Пользователь" w:date="2022-12-26T15:03:00Z">
          <w:pPr>
            <w:pStyle w:val="ConsPlusNonformat"/>
            <w:jc w:val="both"/>
          </w:pPr>
        </w:pPrChange>
      </w:pPr>
    </w:p>
    <w:p w14:paraId="6CDE99EF" w14:textId="6AE29D88" w:rsidR="00564F60" w:rsidRPr="00302E6A" w:rsidDel="001E7421" w:rsidRDefault="00564F60" w:rsidP="001E7421">
      <w:pPr>
        <w:pStyle w:val="ConsPlusNonformat"/>
        <w:autoSpaceDE w:val="0"/>
        <w:autoSpaceDN w:val="0"/>
        <w:ind w:left="5670"/>
        <w:jc w:val="both"/>
        <w:rPr>
          <w:del w:id="287" w:author="Пользователь" w:date="2022-12-26T15:03:00Z"/>
          <w:rFonts w:ascii="Times New Roman" w:hAnsi="Times New Roman" w:cs="Times New Roman"/>
          <w:color w:val="000000" w:themeColor="text1"/>
          <w:sz w:val="20"/>
          <w:szCs w:val="20"/>
        </w:rPr>
        <w:pPrChange w:id="288" w:author="Пользователь" w:date="2022-12-26T15:03:00Z">
          <w:pPr>
            <w:pStyle w:val="ConsPlusNonformat"/>
            <w:jc w:val="both"/>
          </w:pPr>
        </w:pPrChange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302E6A" w:rsidRPr="00302E6A" w:rsidDel="001E7421" w14:paraId="4F7A287A" w14:textId="190BC106" w:rsidTr="00890957">
        <w:trPr>
          <w:del w:id="289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C44E33" w14:textId="12C2521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290" w:author="Пользователь" w:date="2022-12-26T15:03:00Z"/>
                <w:rFonts w:ascii="Times New Roman" w:hAnsi="Times New Roman"/>
                <w:color w:val="000000" w:themeColor="text1"/>
              </w:rPr>
              <w:pPrChange w:id="291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8D56B" w14:textId="43D4BEA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92" w:author="Пользователь" w:date="2022-12-26T15:03:00Z"/>
                <w:rFonts w:ascii="Times New Roman" w:hAnsi="Times New Roman"/>
                <w:color w:val="000000" w:themeColor="text1"/>
              </w:rPr>
              <w:pPrChange w:id="293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202A02" w14:textId="53A22B1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294" w:author="Пользователь" w:date="2022-12-26T15:03:00Z"/>
                <w:rFonts w:ascii="Times New Roman" w:hAnsi="Times New Roman"/>
                <w:color w:val="000000" w:themeColor="text1"/>
              </w:rPr>
              <w:pPrChange w:id="295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87B27" w14:textId="0F5CBE5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296" w:author="Пользователь" w:date="2022-12-26T15:03:00Z"/>
                <w:rFonts w:ascii="Times New Roman" w:hAnsi="Times New Roman"/>
                <w:color w:val="000000" w:themeColor="text1"/>
              </w:rPr>
              <w:pPrChange w:id="297" w:author="Пользователь" w:date="2022-12-26T15:03:00Z">
                <w:pPr/>
              </w:pPrChange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993459" w14:textId="73FF026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298" w:author="Пользователь" w:date="2022-12-26T15:03:00Z"/>
                <w:rFonts w:ascii="Times New Roman" w:hAnsi="Times New Roman"/>
                <w:color w:val="000000" w:themeColor="text1"/>
              </w:rPr>
              <w:pPrChange w:id="299" w:author="Пользователь" w:date="2022-12-26T15:03:00Z">
                <w:pPr>
                  <w:jc w:val="center"/>
                </w:pPr>
              </w:pPrChange>
            </w:pPr>
          </w:p>
        </w:tc>
      </w:tr>
      <w:tr w:rsidR="00564F60" w:rsidRPr="00302E6A" w:rsidDel="001E7421" w14:paraId="786B8291" w14:textId="0DCC4D9F" w:rsidTr="00890957">
        <w:trPr>
          <w:del w:id="300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C6FAA9D" w14:textId="4BC60E3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01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302" w:author="Пользователь" w:date="2022-12-26T15:03:00Z">
                <w:pPr>
                  <w:jc w:val="center"/>
                </w:pPr>
              </w:pPrChange>
            </w:pPr>
            <w:del w:id="303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(должность)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F0F7CB" w14:textId="081C52B0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04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305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15EE768" w14:textId="3ACA12F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06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307" w:author="Пользователь" w:date="2022-12-26T15:03:00Z">
                <w:pPr>
                  <w:jc w:val="center"/>
                </w:pPr>
              </w:pPrChange>
            </w:pPr>
            <w:del w:id="30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E0779E" w14:textId="7546547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09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310" w:author="Пользователь" w:date="2022-12-26T15:03:00Z">
                <w:pPr/>
              </w:pPrChange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E59DC77" w14:textId="2C5D2E7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11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312" w:author="Пользователь" w:date="2022-12-26T15:03:00Z">
                <w:pPr>
                  <w:jc w:val="center"/>
                </w:pPr>
              </w:pPrChange>
            </w:pPr>
            <w:del w:id="313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4F7CDD80" w14:textId="71CA7DB0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314" w:author="Пользователь" w:date="2022-12-26T15:03:00Z"/>
          <w:rFonts w:ascii="Times New Roman" w:hAnsi="Times New Roman"/>
          <w:color w:val="000000" w:themeColor="text1"/>
          <w:sz w:val="2"/>
          <w:szCs w:val="2"/>
        </w:rPr>
        <w:pPrChange w:id="315" w:author="Пользователь" w:date="2022-12-26T15:03:00Z">
          <w:pPr>
            <w:spacing w:after="240"/>
          </w:pPr>
        </w:pPrChange>
      </w:pPr>
    </w:p>
    <w:p w14:paraId="044A55D7" w14:textId="67A9357C" w:rsidR="00564F60" w:rsidRPr="00302E6A" w:rsidDel="001E7421" w:rsidRDefault="00564F60" w:rsidP="001E7421">
      <w:pPr>
        <w:autoSpaceDE w:val="0"/>
        <w:autoSpaceDN w:val="0"/>
        <w:spacing w:before="120" w:after="0" w:line="240" w:lineRule="auto"/>
        <w:ind w:left="5670"/>
        <w:rPr>
          <w:del w:id="316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317" w:author="Пользователь" w:date="2022-12-26T15:03:00Z">
          <w:pPr>
            <w:spacing w:before="120"/>
            <w:outlineLvl w:val="0"/>
          </w:pPr>
        </w:pPrChange>
      </w:pPr>
      <w:bookmarkStart w:id="318" w:name="_Toc117168321"/>
      <w:del w:id="319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  <w:bookmarkEnd w:id="318"/>
      </w:del>
    </w:p>
    <w:p w14:paraId="32CBC085" w14:textId="0F1BC462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320" w:author="Пользователь" w:date="2022-12-26T15:03:00Z"/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pPrChange w:id="321" w:author="Пользователь" w:date="2022-12-26T15:03:00Z">
          <w:pPr>
            <w:spacing w:after="0" w:line="240" w:lineRule="auto"/>
          </w:pPr>
        </w:pPrChange>
      </w:pPr>
      <w:del w:id="322" w:author="Пользователь" w:date="2022-12-26T15:03:00Z">
        <w:r w:rsidRPr="00302E6A" w:rsidDel="001E7421">
          <w:rPr>
            <w:rFonts w:ascii="Times New Roman" w:eastAsia="Calibri" w:hAnsi="Times New Roman"/>
            <w:bCs/>
            <w:color w:val="000000" w:themeColor="text1"/>
            <w:sz w:val="28"/>
            <w:szCs w:val="28"/>
            <w:lang w:eastAsia="en-US"/>
          </w:rPr>
          <w:br w:type="page"/>
        </w:r>
      </w:del>
    </w:p>
    <w:p w14:paraId="3152C885" w14:textId="469F4EFC" w:rsidR="008E10B4" w:rsidDel="001E7421" w:rsidRDefault="008E10B4" w:rsidP="001E7421">
      <w:pPr>
        <w:autoSpaceDE w:val="0"/>
        <w:autoSpaceDN w:val="0"/>
        <w:spacing w:after="0" w:line="240" w:lineRule="auto"/>
        <w:ind w:left="5670"/>
        <w:rPr>
          <w:del w:id="323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324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325" w:author="Пользователь" w:date="2022-12-26T15:03:00Z"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4</w:delText>
        </w:r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3D047AC1" w14:textId="272B1CD2" w:rsidR="00D45974" w:rsidDel="001E7421" w:rsidRDefault="00D45974" w:rsidP="001E7421">
      <w:pPr>
        <w:autoSpaceDE w:val="0"/>
        <w:autoSpaceDN w:val="0"/>
        <w:spacing w:after="0" w:line="240" w:lineRule="auto"/>
        <w:ind w:left="5670"/>
        <w:rPr>
          <w:del w:id="326" w:author="Пользователь" w:date="2022-12-26T15:03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327" w:author="Пользователь" w:date="2022-12-26T15:03:00Z">
          <w:pPr>
            <w:spacing w:after="0" w:line="240" w:lineRule="auto"/>
            <w:ind w:left="5670"/>
          </w:pPr>
        </w:pPrChange>
      </w:pPr>
      <w:del w:id="328" w:author="Пользователь" w:date="2022-12-26T15:03:00Z"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683BB302" w14:textId="3BFD5BA9" w:rsidR="00564F60" w:rsidRPr="00302E6A" w:rsidDel="001E7421" w:rsidRDefault="00564F60" w:rsidP="001E7421">
      <w:pPr>
        <w:tabs>
          <w:tab w:val="left" w:pos="5670"/>
        </w:tabs>
        <w:autoSpaceDE w:val="0"/>
        <w:autoSpaceDN w:val="0"/>
        <w:spacing w:before="240" w:after="0" w:line="240" w:lineRule="auto"/>
        <w:ind w:left="5670"/>
        <w:jc w:val="center"/>
        <w:rPr>
          <w:del w:id="329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330" w:author="Пользователь" w:date="2022-12-26T15:03:00Z">
          <w:pPr>
            <w:tabs>
              <w:tab w:val="left" w:pos="5670"/>
            </w:tabs>
            <w:autoSpaceDE w:val="0"/>
            <w:autoSpaceDN w:val="0"/>
            <w:spacing w:before="240" w:after="0" w:line="240" w:lineRule="auto"/>
            <w:ind w:left="5670"/>
            <w:jc w:val="center"/>
          </w:pPr>
        </w:pPrChange>
      </w:pPr>
    </w:p>
    <w:p w14:paraId="223A87BD" w14:textId="2F13AC15" w:rsidR="0072675E" w:rsidDel="001E7421" w:rsidRDefault="0072675E" w:rsidP="001E7421">
      <w:pPr>
        <w:autoSpaceDE w:val="0"/>
        <w:autoSpaceDN w:val="0"/>
        <w:spacing w:after="0" w:line="240" w:lineRule="auto"/>
        <w:ind w:left="5670"/>
        <w:jc w:val="center"/>
        <w:rPr>
          <w:del w:id="331" w:author="Пользователь" w:date="2022-12-26T15:03:00Z"/>
          <w:rFonts w:ascii="Times New Roman" w:hAnsi="Times New Roman"/>
          <w:b/>
          <w:bCs/>
          <w:color w:val="000000" w:themeColor="text1"/>
          <w:sz w:val="28"/>
          <w:szCs w:val="28"/>
        </w:rPr>
        <w:pPrChange w:id="332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333" w:author="Пользователь" w:date="2022-12-26T15:03:00Z">
        <w:r w:rsidDel="001E7421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 xml:space="preserve">З А Я В Л Е Н И Е </w:delText>
        </w:r>
      </w:del>
    </w:p>
    <w:p w14:paraId="3A762DE9" w14:textId="1BA4A7E8" w:rsidR="0072675E" w:rsidDel="001E7421" w:rsidRDefault="0072675E" w:rsidP="001E7421">
      <w:pPr>
        <w:autoSpaceDE w:val="0"/>
        <w:autoSpaceDN w:val="0"/>
        <w:spacing w:after="0" w:line="240" w:lineRule="auto"/>
        <w:ind w:left="5670"/>
        <w:jc w:val="center"/>
        <w:rPr>
          <w:del w:id="334" w:author="Пользователь" w:date="2022-12-26T15:03:00Z"/>
          <w:rFonts w:ascii="Times New Roman" w:hAnsi="Times New Roman"/>
          <w:b/>
          <w:bCs/>
          <w:color w:val="000000" w:themeColor="text1"/>
          <w:sz w:val="28"/>
          <w:szCs w:val="28"/>
        </w:rPr>
        <w:pPrChange w:id="335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336" w:author="Пользователь" w:date="2022-12-26T15:03:00Z">
        <w:r w:rsidDel="001E7421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об исправлении допущенных опечаток и ошибок</w:delText>
        </w:r>
        <w:r w:rsidDel="001E7421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br/>
          <w:delText>в разрешении на ввод объекта в эксплуатацию</w:delText>
        </w:r>
      </w:del>
    </w:p>
    <w:p w14:paraId="62CC0BB9" w14:textId="16CA34E4" w:rsidR="0072675E" w:rsidDel="001E7421" w:rsidRDefault="0072675E" w:rsidP="001E7421">
      <w:pPr>
        <w:autoSpaceDE w:val="0"/>
        <w:autoSpaceDN w:val="0"/>
        <w:spacing w:after="0" w:line="240" w:lineRule="auto"/>
        <w:ind w:left="5670"/>
        <w:jc w:val="center"/>
        <w:rPr>
          <w:del w:id="337" w:author="Пользователь" w:date="2022-12-26T15:03:00Z"/>
          <w:rFonts w:ascii="Times New Roman" w:hAnsi="Times New Roman"/>
          <w:b/>
          <w:color w:val="000000" w:themeColor="text1"/>
          <w:sz w:val="28"/>
          <w:szCs w:val="28"/>
        </w:rPr>
        <w:pPrChange w:id="338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</w:p>
    <w:p w14:paraId="48EAAE5E" w14:textId="6D812ABB" w:rsidR="0072675E" w:rsidDel="001E7421" w:rsidRDefault="0072675E" w:rsidP="001E7421">
      <w:pPr>
        <w:autoSpaceDE w:val="0"/>
        <w:autoSpaceDN w:val="0"/>
        <w:spacing w:after="0" w:line="240" w:lineRule="auto"/>
        <w:ind w:left="5670"/>
        <w:jc w:val="right"/>
        <w:rPr>
          <w:del w:id="339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340" w:author="Пользователь" w:date="2022-12-26T15:03:00Z">
          <w:pPr>
            <w:autoSpaceDE w:val="0"/>
            <w:autoSpaceDN w:val="0"/>
            <w:spacing w:after="0" w:line="240" w:lineRule="auto"/>
            <w:jc w:val="right"/>
          </w:pPr>
        </w:pPrChange>
      </w:pPr>
      <w:del w:id="341" w:author="Пользователь" w:date="2022-12-26T15:03:00Z">
        <w:r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"__" __________ 20___ г.</w:delText>
        </w:r>
      </w:del>
    </w:p>
    <w:p w14:paraId="6E303725" w14:textId="0F514A76" w:rsidR="0072675E" w:rsidDel="001E7421" w:rsidRDefault="0072675E" w:rsidP="001E7421">
      <w:pPr>
        <w:autoSpaceDE w:val="0"/>
        <w:autoSpaceDN w:val="0"/>
        <w:spacing w:after="0" w:line="240" w:lineRule="auto"/>
        <w:ind w:left="5670"/>
        <w:jc w:val="right"/>
        <w:rPr>
          <w:del w:id="342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343" w:author="Пользователь" w:date="2022-12-26T15:03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72675E" w:rsidDel="001E7421" w14:paraId="536DE28E" w14:textId="3A9199B5" w:rsidTr="0072675E">
        <w:trPr>
          <w:trHeight w:val="165"/>
          <w:del w:id="344" w:author="Пользователь" w:date="2022-12-26T15:03:00Z"/>
        </w:trPr>
        <w:tc>
          <w:tcPr>
            <w:tcW w:w="9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06EF7" w14:textId="3CA25487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right"/>
              <w:rPr>
                <w:del w:id="345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346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72675E" w:rsidDel="001E7421" w14:paraId="47332EA4" w14:textId="07A8FD1F" w:rsidTr="0072675E">
        <w:trPr>
          <w:trHeight w:val="126"/>
          <w:del w:id="347" w:author="Пользователь" w:date="2022-12-26T15:03:00Z"/>
        </w:trPr>
        <w:tc>
          <w:tcPr>
            <w:tcW w:w="9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993FD9" w14:textId="7EC28659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right"/>
              <w:rPr>
                <w:del w:id="348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349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72675E" w:rsidDel="001E7421" w14:paraId="30885075" w14:textId="4F48B7E1" w:rsidTr="0072675E">
        <w:trPr>
          <w:trHeight w:val="135"/>
          <w:del w:id="350" w:author="Пользователь" w:date="2022-12-26T15:03:00Z"/>
        </w:trPr>
        <w:tc>
          <w:tcPr>
            <w:tcW w:w="9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11602" w14:textId="6A6D565A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51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352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  <w:del w:id="353" w:author="Пользователь" w:date="2022-12-26T15:03:00Z">
              <w:r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      </w:r>
            </w:del>
          </w:p>
          <w:p w14:paraId="060608B2" w14:textId="7F9697C1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54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355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</w:p>
        </w:tc>
      </w:tr>
    </w:tbl>
    <w:p w14:paraId="78837064" w14:textId="5EE882DD" w:rsidR="0072675E" w:rsidDel="001E7421" w:rsidRDefault="0072675E" w:rsidP="001E7421">
      <w:pPr>
        <w:autoSpaceDE w:val="0"/>
        <w:autoSpaceDN w:val="0"/>
        <w:adjustRightInd w:val="0"/>
        <w:spacing w:after="0" w:line="240" w:lineRule="auto"/>
        <w:ind w:left="5670" w:firstLine="567"/>
        <w:jc w:val="both"/>
        <w:rPr>
          <w:del w:id="356" w:author="Пользователь" w:date="2022-12-26T15:03:00Z"/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pPrChange w:id="357" w:author="Пользователь" w:date="2022-12-26T15:03:00Z">
          <w:pPr>
            <w:autoSpaceDE w:val="0"/>
            <w:autoSpaceDN w:val="0"/>
            <w:adjustRightInd w:val="0"/>
            <w:spacing w:after="0" w:line="240" w:lineRule="auto"/>
            <w:ind w:firstLine="567"/>
            <w:jc w:val="both"/>
          </w:pPr>
        </w:pPrChange>
      </w:pPr>
      <w:del w:id="358" w:author="Пользователь" w:date="2022-12-26T15:03:00Z">
        <w:r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Прошу исправить допущенную опечатку/ошибку в разрешении на ввод объекта в эксплуатацию.</w:delText>
        </w:r>
      </w:del>
    </w:p>
    <w:p w14:paraId="657BAF00" w14:textId="18F1484E" w:rsidR="0072675E" w:rsidDel="001E7421" w:rsidRDefault="0072675E" w:rsidP="001E7421">
      <w:pPr>
        <w:autoSpaceDE w:val="0"/>
        <w:autoSpaceDN w:val="0"/>
        <w:adjustRightInd w:val="0"/>
        <w:spacing w:after="0" w:line="240" w:lineRule="auto"/>
        <w:ind w:left="5670" w:firstLine="708"/>
        <w:rPr>
          <w:del w:id="359" w:author="Пользователь" w:date="2022-12-26T15:03:00Z"/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pPrChange w:id="360" w:author="Пользователь" w:date="2022-12-26T15:03:00Z">
          <w:pPr>
            <w:autoSpaceDE w:val="0"/>
            <w:autoSpaceDN w:val="0"/>
            <w:adjustRightInd w:val="0"/>
            <w:spacing w:after="0" w:line="240" w:lineRule="auto"/>
            <w:ind w:firstLine="708"/>
          </w:pPr>
        </w:pPrChange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3068"/>
        <w:gridCol w:w="1701"/>
        <w:gridCol w:w="992"/>
        <w:gridCol w:w="1134"/>
        <w:gridCol w:w="1985"/>
      </w:tblGrid>
      <w:tr w:rsidR="0072675E" w:rsidDel="001E7421" w14:paraId="6ADB120B" w14:textId="0664FFEC" w:rsidTr="0072675E">
        <w:trPr>
          <w:trHeight w:val="540"/>
          <w:del w:id="361" w:author="Пользователь" w:date="2022-12-26T15:03:00Z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F58ACF" w14:textId="62A8F251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6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63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ind w:left="360"/>
                  <w:jc w:val="center"/>
                </w:pPr>
              </w:pPrChange>
            </w:pPr>
            <w:del w:id="364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 Сведения о застройщике</w:delText>
              </w:r>
            </w:del>
          </w:p>
        </w:tc>
      </w:tr>
      <w:tr w:rsidR="0072675E" w:rsidDel="001E7421" w14:paraId="5FB37062" w14:textId="4072DB00" w:rsidTr="0072675E">
        <w:trPr>
          <w:trHeight w:val="605"/>
          <w:del w:id="365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30F2" w14:textId="72056B4A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6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67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368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A4FB" w14:textId="60FC016D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6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70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371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физическом лице, в случае если застройщиком является физическое лицо: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0EC5" w14:textId="3ECFAED4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7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73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1E7421" w14:paraId="5AFBB9E2" w14:textId="4A684E4C" w:rsidTr="0072675E">
        <w:trPr>
          <w:trHeight w:val="428"/>
          <w:del w:id="374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511F" w14:textId="201646DC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7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76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377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1.1.1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3CCDB" w14:textId="221D2EC0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78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79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380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Фамилия, имя, отчество (при наличии)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C90D" w14:textId="54974614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8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82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1E7421" w14:paraId="04B17CA9" w14:textId="55D770FF" w:rsidTr="0072675E">
        <w:trPr>
          <w:trHeight w:val="753"/>
          <w:del w:id="383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FBDB" w14:textId="2CC00594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8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85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386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1.1.2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8B17D" w14:textId="4696F8B6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8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88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389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Реквизиты документа, удостоверяющего личность </w:delText>
              </w:r>
              <w:r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(не указываются в случае, если застройщик является индивидуальным предпринимателем)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D357" w14:textId="28D0303E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90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91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1E7421" w14:paraId="579F67DF" w14:textId="787DAC4B" w:rsidTr="0072675E">
        <w:trPr>
          <w:trHeight w:val="665"/>
          <w:del w:id="392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20E2" w14:textId="15307681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393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94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395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1.1.3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4E80" w14:textId="2B98C376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9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397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398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 индивидуального предпринимателя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5A85" w14:textId="1E8F3F57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39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00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1E7421" w14:paraId="1B5FDB52" w14:textId="4DE8EAD7" w:rsidTr="0072675E">
        <w:trPr>
          <w:trHeight w:val="279"/>
          <w:del w:id="401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C1C3" w14:textId="3F272A9E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0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03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404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10F6" w14:textId="361BFDE1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0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06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07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юридическом лице: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6CE9" w14:textId="6AE77E65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08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09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1E7421" w14:paraId="2FC550E9" w14:textId="48469D88" w:rsidTr="0072675E">
        <w:trPr>
          <w:trHeight w:val="175"/>
          <w:del w:id="410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A6DD" w14:textId="64A91AB3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1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12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413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1.2.1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5077" w14:textId="27F0C474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1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15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16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Полное наименование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B973" w14:textId="5AAD5FF2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1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18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1E7421" w14:paraId="20F276B0" w14:textId="411E4474" w:rsidTr="0072675E">
        <w:trPr>
          <w:trHeight w:val="901"/>
          <w:del w:id="419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D635" w14:textId="6922781C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20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21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422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1.2.2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87BE" w14:textId="00470667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23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24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25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71B7" w14:textId="3FCD46B4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2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27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1E7421" w14:paraId="017D68D0" w14:textId="7D9CCBAF" w:rsidTr="0072675E">
        <w:trPr>
          <w:trHeight w:val="1093"/>
          <w:del w:id="428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0056C" w14:textId="26BF03AB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2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30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431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1.2.3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BEA7" w14:textId="5966A0AA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3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33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34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Идентификационный номер налогоплательщика – юридического лица</w:delText>
              </w:r>
            </w:del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CBE8" w14:textId="512E7073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3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36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1E7421" w14:paraId="056E304E" w14:textId="1A6B54FE" w:rsidTr="0072675E">
        <w:trPr>
          <w:trHeight w:val="1093"/>
          <w:del w:id="437" w:author="Пользователь" w:date="2022-12-26T15:03:00Z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2AABC2" w14:textId="033EE599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contextualSpacing/>
              <w:rPr>
                <w:del w:id="438" w:author="Пользователь" w:date="2022-12-26T15:03:00Z"/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  <w:pPrChange w:id="439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contextualSpacing/>
                </w:pPr>
              </w:pPrChange>
            </w:pPr>
          </w:p>
          <w:p w14:paraId="570C1428" w14:textId="271CE434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40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41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ind w:left="360"/>
                  <w:jc w:val="center"/>
                </w:pPr>
              </w:pPrChange>
            </w:pPr>
            <w:del w:id="442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2. Сведения о выданном разрешении на ввод объекта в эксплуатацию, содержащем</w:delText>
              </w:r>
              <w:r w:rsidDel="001E7421">
                <w:rPr>
                  <w:color w:val="000000" w:themeColor="text1"/>
                  <w:sz w:val="28"/>
                  <w:szCs w:val="28"/>
                </w:rPr>
                <w:delText xml:space="preserve"> </w:delText>
              </w:r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опечатку/ ошибку</w:delText>
              </w:r>
            </w:del>
          </w:p>
        </w:tc>
      </w:tr>
      <w:tr w:rsidR="0072675E" w:rsidDel="001E7421" w14:paraId="513ECBD4" w14:textId="0048DFE7" w:rsidTr="0072675E">
        <w:trPr>
          <w:trHeight w:val="737"/>
          <w:del w:id="443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D7C8" w14:textId="2DAA18DA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4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45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446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№</w:delText>
              </w:r>
            </w:del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FD60" w14:textId="12D3D15C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4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48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49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Орган (организация), выдавший (-ая) разрешение на ввод объекта в эксплуатацию</w:delText>
              </w:r>
            </w:del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5778" w14:textId="79EC7892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50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51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52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Номер документа</w:delText>
              </w:r>
            </w:del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595A" w14:textId="7902ECF1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53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54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55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Дата документа</w:delText>
              </w:r>
            </w:del>
          </w:p>
        </w:tc>
      </w:tr>
      <w:tr w:rsidR="0072675E" w:rsidDel="001E7421" w14:paraId="5EA20383" w14:textId="014D1834" w:rsidTr="0072675E">
        <w:trPr>
          <w:trHeight w:val="625"/>
          <w:del w:id="456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60B3" w14:textId="06C24842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5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58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A751" w14:textId="665ACD50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5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60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A4AB" w14:textId="44836D44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6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62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095" w14:textId="010393E3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63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64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  <w:tr w:rsidR="0072675E" w:rsidDel="001E7421" w14:paraId="25382073" w14:textId="16F601B6" w:rsidTr="0072675E">
        <w:trPr>
          <w:trHeight w:val="1093"/>
          <w:del w:id="465" w:author="Пользователь" w:date="2022-12-26T15:03:00Z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6D9B33" w14:textId="05A620DE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6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67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  <w:p w14:paraId="6FE7A880" w14:textId="02EE9C7C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68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69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ind w:left="360"/>
                  <w:jc w:val="center"/>
                </w:pPr>
              </w:pPrChange>
            </w:pPr>
            <w:del w:id="470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3. Обоснование для внесения исправлений в </w:delText>
              </w:r>
              <w:r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 </w:delText>
              </w:r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разрешении на ввод объекта в эксплуатацию</w:delText>
              </w:r>
            </w:del>
          </w:p>
        </w:tc>
      </w:tr>
      <w:tr w:rsidR="0072675E" w:rsidDel="001E7421" w14:paraId="68188CD2" w14:textId="44E3F3E1" w:rsidTr="0072675E">
        <w:trPr>
          <w:trHeight w:val="1093"/>
          <w:del w:id="471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AF9F" w14:textId="50DB5BD8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7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73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  <w:del w:id="474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3.1.</w:delText>
              </w:r>
            </w:del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4A6A" w14:textId="0547E77A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7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76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77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Данные (сведения), указанные в разрешении на ввод объекта в эксплуатацию</w:delText>
              </w:r>
            </w:del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B4D4" w14:textId="54913D2B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78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79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80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Данные (сведения), которые необходимо указать в разрешении </w:delText>
              </w:r>
              <w:r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 </w:delText>
              </w:r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на ввод объекта в эксплуатацию</w:delText>
              </w:r>
            </w:del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E749" w14:textId="74FDBA60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8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82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  <w:del w:id="483" w:author="Пользователь" w:date="2022-12-26T15:03:00Z"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Обоснование с указанием реквизита </w:delText>
              </w:r>
              <w:r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br/>
                <w:delText>(-ов) документа (-ов), документации, на основании которых принималось решение о выдаче разрешения на ввод объекта в эксплуатацию</w:delText>
              </w:r>
            </w:del>
          </w:p>
        </w:tc>
      </w:tr>
      <w:tr w:rsidR="0072675E" w:rsidDel="001E7421" w14:paraId="01D806F2" w14:textId="10C20552" w:rsidTr="0072675E">
        <w:trPr>
          <w:trHeight w:val="1093"/>
          <w:del w:id="484" w:author="Пользователь" w:date="2022-12-26T15:03:00Z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4210" w14:textId="780FD414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48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86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  <w:jc w:val="center"/>
                </w:pPr>
              </w:pPrChange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742" w14:textId="1247FF33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8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88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28B2" w14:textId="6F160BC9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8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90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402F" w14:textId="3BCF0A11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49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492" w:author="Пользователь" w:date="2022-12-26T15:03:00Z">
                <w:pPr>
                  <w:framePr w:hSpace="180" w:wrap="around" w:vAnchor="text" w:hAnchor="margin" w:y="314"/>
                  <w:spacing w:after="160" w:line="256" w:lineRule="auto"/>
                </w:pPr>
              </w:pPrChange>
            </w:pPr>
          </w:p>
        </w:tc>
      </w:tr>
    </w:tbl>
    <w:p w14:paraId="578F2A69" w14:textId="7E52D7C7" w:rsidR="0072675E" w:rsidDel="001E7421" w:rsidRDefault="0072675E" w:rsidP="001E7421">
      <w:pPr>
        <w:autoSpaceDE w:val="0"/>
        <w:autoSpaceDN w:val="0"/>
        <w:spacing w:after="0" w:line="240" w:lineRule="auto"/>
        <w:ind w:left="5670"/>
        <w:rPr>
          <w:del w:id="493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494" w:author="Пользователь" w:date="2022-12-26T15:03:00Z">
          <w:pPr>
            <w:spacing w:after="0" w:line="240" w:lineRule="auto"/>
          </w:pPr>
        </w:pPrChange>
      </w:pPr>
    </w:p>
    <w:p w14:paraId="2A5AD657" w14:textId="4B2CE7F3" w:rsidR="0072675E" w:rsidDel="001E7421" w:rsidRDefault="0072675E" w:rsidP="001E7421">
      <w:pPr>
        <w:autoSpaceDE w:val="0"/>
        <w:autoSpaceDN w:val="0"/>
        <w:spacing w:after="0" w:line="240" w:lineRule="auto"/>
        <w:ind w:left="5670" w:firstLine="708"/>
        <w:rPr>
          <w:del w:id="495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496" w:author="Пользователь" w:date="2022-12-26T15:03:00Z">
          <w:pPr>
            <w:spacing w:after="0" w:line="240" w:lineRule="auto"/>
            <w:ind w:firstLine="708"/>
          </w:pPr>
        </w:pPrChange>
      </w:pPr>
    </w:p>
    <w:p w14:paraId="79DD8A10" w14:textId="157D51F8" w:rsidR="0072675E" w:rsidDel="001E7421" w:rsidRDefault="0072675E" w:rsidP="001E7421">
      <w:pPr>
        <w:autoSpaceDE w:val="0"/>
        <w:autoSpaceDN w:val="0"/>
        <w:spacing w:after="0" w:line="240" w:lineRule="auto"/>
        <w:ind w:left="5670"/>
        <w:rPr>
          <w:del w:id="497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498" w:author="Пользователь" w:date="2022-12-26T15:03:00Z">
          <w:pPr>
            <w:spacing w:after="0" w:line="240" w:lineRule="auto"/>
          </w:pPr>
        </w:pPrChange>
      </w:pPr>
      <w:del w:id="499" w:author="Пользователь" w:date="2022-12-26T15:03:00Z">
        <w:r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Приложение: __________________________________________________________</w:delText>
        </w:r>
      </w:del>
    </w:p>
    <w:p w14:paraId="43068C70" w14:textId="38C097DF" w:rsidR="0072675E" w:rsidDel="001E7421" w:rsidRDefault="0072675E" w:rsidP="001E7421">
      <w:pPr>
        <w:autoSpaceDE w:val="0"/>
        <w:autoSpaceDN w:val="0"/>
        <w:spacing w:after="0" w:line="240" w:lineRule="auto"/>
        <w:ind w:left="5670"/>
        <w:rPr>
          <w:del w:id="500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501" w:author="Пользователь" w:date="2022-12-26T15:03:00Z">
          <w:pPr>
            <w:spacing w:after="0" w:line="240" w:lineRule="auto"/>
          </w:pPr>
        </w:pPrChange>
      </w:pPr>
      <w:del w:id="502" w:author="Пользователь" w:date="2022-12-26T15:03:00Z">
        <w:r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Номер телефона и адрес электронной почты для связи: ______________________</w:delText>
        </w:r>
      </w:del>
    </w:p>
    <w:p w14:paraId="6D466BA4" w14:textId="40F69DAB" w:rsidR="0072675E" w:rsidDel="001E7421" w:rsidRDefault="0072675E" w:rsidP="001E7421">
      <w:pPr>
        <w:tabs>
          <w:tab w:val="left" w:pos="1968"/>
        </w:tabs>
        <w:autoSpaceDE w:val="0"/>
        <w:autoSpaceDN w:val="0"/>
        <w:spacing w:after="0" w:line="240" w:lineRule="auto"/>
        <w:ind w:left="5670"/>
        <w:rPr>
          <w:del w:id="503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504" w:author="Пользователь" w:date="2022-12-26T15:03:00Z">
          <w:pPr>
            <w:tabs>
              <w:tab w:val="left" w:pos="1968"/>
            </w:tabs>
            <w:spacing w:after="0" w:line="240" w:lineRule="auto"/>
          </w:pPr>
        </w:pPrChange>
      </w:pPr>
      <w:del w:id="505" w:author="Пользователь" w:date="2022-12-26T15:03:00Z">
        <w:r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Результат рассмотрения настоящего заявления прошу:</w:delText>
        </w:r>
      </w:del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72675E" w:rsidDel="001E7421" w14:paraId="6992F8E1" w14:textId="2B51073D" w:rsidTr="0072675E">
        <w:trPr>
          <w:del w:id="506" w:author="Пользователь" w:date="2022-12-26T15:03:00Z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734E" w14:textId="72EC52F2" w:rsidR="0072675E" w:rsidDel="001E7421" w:rsidRDefault="0072675E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507" w:author="Пользователь" w:date="2022-12-26T15:03:00Z"/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pPrChange w:id="508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509" w:author="Пользователь" w:date="2022-12-26T15:03:00Z">
              <w:r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delText>
              </w:r>
            </w:del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5393" w14:textId="6F36FB3B" w:rsidR="0072675E" w:rsidDel="001E7421" w:rsidRDefault="0072675E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510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511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72675E" w:rsidDel="001E7421" w14:paraId="537A9B3E" w14:textId="27DBBC88" w:rsidTr="0072675E">
        <w:trPr>
          <w:del w:id="512" w:author="Пользователь" w:date="2022-12-26T15:03:00Z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BEB5" w14:textId="20F3A04C" w:rsidR="0072675E" w:rsidDel="001E7421" w:rsidRDefault="0072675E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513" w:author="Пользователь" w:date="2022-12-26T15:03:00Z"/>
                <w:rFonts w:ascii="Times New Roman" w:hAnsi="Times New Roman"/>
                <w:color w:val="000000" w:themeColor="text1"/>
                <w:sz w:val="28"/>
                <w:szCs w:val="28"/>
              </w:rPr>
              <w:pPrChange w:id="514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515" w:author="Пользователь" w:date="2022-12-26T15:03:00Z">
              <w:r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delText>
              </w:r>
              <w:r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br/>
                <w:delText>_______________________________________________________</w:delText>
              </w:r>
            </w:del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FFF7" w14:textId="3D5959ED" w:rsidR="0072675E" w:rsidDel="001E7421" w:rsidRDefault="0072675E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516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517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72675E" w:rsidDel="001E7421" w14:paraId="127956A4" w14:textId="5D6A5137" w:rsidTr="0072675E">
        <w:trPr>
          <w:del w:id="518" w:author="Пользователь" w:date="2022-12-26T15:03:00Z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4AC" w14:textId="233B543E" w:rsidR="0072675E" w:rsidDel="001E7421" w:rsidRDefault="0072675E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519" w:author="Пользователь" w:date="2022-12-26T15:03:00Z"/>
                <w:rFonts w:ascii="Times New Roman" w:hAnsi="Times New Roman"/>
                <w:color w:val="000000" w:themeColor="text1"/>
                <w:sz w:val="28"/>
                <w:szCs w:val="28"/>
              </w:rPr>
              <w:pPrChange w:id="520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521" w:author="Пользователь" w:date="2022-12-26T15:03:00Z">
              <w:r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на бумажном носителе на почтовый адрес: _______________________________________________________</w:delText>
              </w:r>
            </w:del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8A94" w14:textId="361BA3DE" w:rsidR="0072675E" w:rsidDel="001E7421" w:rsidRDefault="0072675E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522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523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72675E" w:rsidDel="001E7421" w14:paraId="27F56D7E" w14:textId="58D970B7" w:rsidTr="0072675E">
        <w:trPr>
          <w:del w:id="524" w:author="Пользователь" w:date="2022-12-26T15:03:00Z"/>
        </w:trPr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8341" w14:textId="5B046140" w:rsidR="0072675E" w:rsidDel="001E7421" w:rsidRDefault="0072675E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525" w:author="Пользователь" w:date="2022-12-26T15:03:00Z"/>
                <w:rFonts w:ascii="Times New Roman" w:hAnsi="Times New Roman"/>
                <w:color w:val="000000" w:themeColor="text1"/>
                <w:sz w:val="28"/>
                <w:szCs w:val="28"/>
              </w:rPr>
              <w:pPrChange w:id="526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527" w:author="Пользователь" w:date="2022-12-26T15:03:00Z">
              <w:r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 в единой информационной системе жилищного строительства</w:delText>
              </w:r>
            </w:del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3EDD" w14:textId="5213B37C" w:rsidR="0072675E" w:rsidDel="001E7421" w:rsidRDefault="0072675E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528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529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72675E" w:rsidDel="001E7421" w14:paraId="0C826046" w14:textId="610D430B" w:rsidTr="0072675E">
        <w:trPr>
          <w:del w:id="530" w:author="Пользователь" w:date="2022-12-26T15:03:00Z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4003" w14:textId="4EFD28A6" w:rsidR="0072675E" w:rsidDel="001E7421" w:rsidRDefault="0072675E" w:rsidP="001E7421">
            <w:pPr>
              <w:autoSpaceDE w:val="0"/>
              <w:autoSpaceDN w:val="0"/>
              <w:spacing w:before="120" w:after="0" w:line="240" w:lineRule="auto"/>
              <w:ind w:left="5670" w:right="255"/>
              <w:jc w:val="center"/>
              <w:rPr>
                <w:del w:id="531" w:author="Пользователь" w:date="2022-12-26T15:03:00Z"/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pPrChange w:id="532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ind w:right="255"/>
                  <w:suppressOverlap/>
                  <w:jc w:val="center"/>
                </w:pPr>
              </w:pPrChange>
            </w:pPr>
            <w:del w:id="533" w:author="Пользователь" w:date="2022-12-26T15:03:00Z">
              <w:r w:rsidDel="001E7421">
                <w:rPr>
                  <w:rFonts w:ascii="Times New Roman" w:hAnsi="Times New Roman"/>
                  <w:i/>
                  <w:color w:val="000000" w:themeColor="text1"/>
                  <w:sz w:val="20"/>
                  <w:szCs w:val="20"/>
                </w:rPr>
                <w:delText>Указывается один из перечисленных способов</w:delText>
              </w:r>
            </w:del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2269"/>
        <w:gridCol w:w="283"/>
        <w:gridCol w:w="3969"/>
      </w:tblGrid>
      <w:tr w:rsidR="0072675E" w:rsidDel="001E7421" w14:paraId="69A34D9C" w14:textId="0A116F96" w:rsidTr="0072675E">
        <w:trPr>
          <w:trHeight w:val="740"/>
          <w:del w:id="534" w:author="Пользователь" w:date="2022-12-26T15:03:00Z"/>
        </w:trPr>
        <w:tc>
          <w:tcPr>
            <w:tcW w:w="3119" w:type="dxa"/>
            <w:vAlign w:val="bottom"/>
          </w:tcPr>
          <w:p w14:paraId="00B42537" w14:textId="54D1D58F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535" w:author="Пользователь" w:date="2022-12-26T15:03:00Z"/>
                <w:rFonts w:ascii="Times New Roman" w:hAnsi="Times New Roman"/>
                <w:color w:val="000000" w:themeColor="text1"/>
              </w:rPr>
              <w:pPrChange w:id="536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vAlign w:val="bottom"/>
          </w:tcPr>
          <w:p w14:paraId="1A0462E9" w14:textId="10FAC39E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537" w:author="Пользователь" w:date="2022-12-26T15:03:00Z"/>
                <w:rFonts w:ascii="Times New Roman" w:hAnsi="Times New Roman"/>
                <w:color w:val="000000" w:themeColor="text1"/>
              </w:rPr>
              <w:pPrChange w:id="538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533367" w14:textId="7F2F30C1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539" w:author="Пользователь" w:date="2022-12-26T15:03:00Z"/>
                <w:rFonts w:ascii="Times New Roman" w:hAnsi="Times New Roman"/>
                <w:color w:val="000000" w:themeColor="text1"/>
              </w:rPr>
              <w:pPrChange w:id="540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vAlign w:val="bottom"/>
          </w:tcPr>
          <w:p w14:paraId="53E7C295" w14:textId="506E4A55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541" w:author="Пользователь" w:date="2022-12-26T15:03:00Z"/>
                <w:rFonts w:ascii="Times New Roman" w:hAnsi="Times New Roman"/>
                <w:color w:val="000000" w:themeColor="text1"/>
              </w:rPr>
              <w:pPrChange w:id="542" w:author="Пользователь" w:date="2022-12-26T15:03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20AD3F" w14:textId="32268036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543" w:author="Пользователь" w:date="2022-12-26T15:03:00Z"/>
                <w:rFonts w:ascii="Times New Roman" w:hAnsi="Times New Roman"/>
                <w:color w:val="000000" w:themeColor="text1"/>
              </w:rPr>
              <w:pPrChange w:id="544" w:author="Пользователь" w:date="2022-12-26T15:03:00Z">
                <w:pPr>
                  <w:jc w:val="center"/>
                </w:pPr>
              </w:pPrChange>
            </w:pPr>
          </w:p>
        </w:tc>
      </w:tr>
      <w:tr w:rsidR="0072675E" w:rsidDel="001E7421" w14:paraId="2486C191" w14:textId="36586623" w:rsidTr="0072675E">
        <w:trPr>
          <w:trHeight w:val="557"/>
          <w:del w:id="545" w:author="Пользователь" w:date="2022-12-26T15:03:00Z"/>
        </w:trPr>
        <w:tc>
          <w:tcPr>
            <w:tcW w:w="3119" w:type="dxa"/>
          </w:tcPr>
          <w:p w14:paraId="38E54019" w14:textId="59F28A68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546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547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</w:tcPr>
          <w:p w14:paraId="4DD8E489" w14:textId="48B4AB78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548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549" w:author="Пользователь" w:date="2022-12-26T15:03:00Z">
                <w:pPr/>
              </w:pPrChange>
            </w:pPr>
          </w:p>
        </w:tc>
        <w:tc>
          <w:tcPr>
            <w:tcW w:w="2269" w:type="dxa"/>
            <w:hideMark/>
          </w:tcPr>
          <w:p w14:paraId="14C4335D" w14:textId="18A2F9FF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550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551" w:author="Пользователь" w:date="2022-12-26T15:03:00Z">
                <w:pPr>
                  <w:jc w:val="center"/>
                </w:pPr>
              </w:pPrChange>
            </w:pPr>
            <w:del w:id="552" w:author="Пользователь" w:date="2022-12-26T15:03:00Z">
              <w:r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</w:tcPr>
          <w:p w14:paraId="45F33739" w14:textId="3F5D61A9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553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554" w:author="Пользователь" w:date="2022-12-26T15:03:00Z">
                <w:pPr/>
              </w:pPrChange>
            </w:pPr>
          </w:p>
        </w:tc>
        <w:tc>
          <w:tcPr>
            <w:tcW w:w="3969" w:type="dxa"/>
            <w:hideMark/>
          </w:tcPr>
          <w:p w14:paraId="1E9A67A4" w14:textId="3259B3ED" w:rsidR="0072675E" w:rsidDel="001E7421" w:rsidRDefault="0072675E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555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556" w:author="Пользователь" w:date="2022-12-26T15:03:00Z">
                <w:pPr>
                  <w:jc w:val="center"/>
                </w:pPr>
              </w:pPrChange>
            </w:pPr>
            <w:del w:id="557" w:author="Пользователь" w:date="2022-12-26T15:03:00Z">
              <w:r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5C287FD8" w14:textId="78531AC9" w:rsidR="0072675E" w:rsidDel="001E7421" w:rsidRDefault="0072675E" w:rsidP="001E7421">
      <w:pPr>
        <w:autoSpaceDE w:val="0"/>
        <w:autoSpaceDN w:val="0"/>
        <w:spacing w:after="0" w:line="240" w:lineRule="auto"/>
        <w:ind w:left="5670"/>
        <w:rPr>
          <w:del w:id="558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sectPr w:rsidR="0072675E" w:rsidDel="001E7421" w:rsidSect="001E7421">
          <w:footerReference w:type="first" r:id="rId8"/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cols w:space="708"/>
          <w:docGrid w:linePitch="360"/>
          <w:sectPrChange w:id="559" w:author="Пользователь" w:date="2022-12-26T15:03:00Z">
            <w:sectPr w:rsidR="0072675E" w:rsidDel="001E7421" w:rsidSect="001E7421">
              <w:pgMar w:top="1134" w:right="851" w:bottom="1134" w:left="1134" w:header="709" w:footer="709" w:gutter="0"/>
            </w:sectPr>
          </w:sectPrChange>
        </w:sectPr>
        <w:pPrChange w:id="560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</w:p>
    <w:p w14:paraId="1D9CAA87" w14:textId="31C0365C" w:rsidR="008E10B4" w:rsidDel="001E7421" w:rsidRDefault="008E10B4" w:rsidP="001E7421">
      <w:pPr>
        <w:autoSpaceDE w:val="0"/>
        <w:autoSpaceDN w:val="0"/>
        <w:spacing w:after="0" w:line="240" w:lineRule="auto"/>
        <w:ind w:left="5670"/>
        <w:rPr>
          <w:del w:id="561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562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563" w:author="Пользователь" w:date="2022-12-26T15:03:00Z"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 xml:space="preserve">ПРИЛОЖЕНИЕ № </w:delText>
        </w:r>
        <w:r w:rsidR="005E118F"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5</w:delText>
        </w:r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3D6F4855" w14:textId="188634EA" w:rsidR="00D45974" w:rsidDel="001E7421" w:rsidRDefault="00D45974" w:rsidP="001E7421">
      <w:pPr>
        <w:autoSpaceDE w:val="0"/>
        <w:autoSpaceDN w:val="0"/>
        <w:spacing w:after="0" w:line="240" w:lineRule="auto"/>
        <w:ind w:left="5670"/>
        <w:rPr>
          <w:del w:id="564" w:author="Пользователь" w:date="2022-12-26T15:03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565" w:author="Пользователь" w:date="2022-12-26T15:03:00Z">
          <w:pPr>
            <w:spacing w:after="0" w:line="240" w:lineRule="auto"/>
            <w:ind w:left="5670"/>
          </w:pPr>
        </w:pPrChange>
      </w:pPr>
      <w:del w:id="566" w:author="Пользователь" w:date="2022-12-26T15:03:00Z"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52FE0BF6" w14:textId="6FA8BD89" w:rsidR="00564F60" w:rsidDel="001E7421" w:rsidRDefault="00564F60" w:rsidP="001E7421">
      <w:pPr>
        <w:pStyle w:val="a5"/>
        <w:autoSpaceDE w:val="0"/>
        <w:autoSpaceDN w:val="0"/>
        <w:ind w:left="5670"/>
        <w:rPr>
          <w:del w:id="567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568" w:author="Пользователь" w:date="2022-12-26T15:03:00Z">
          <w:pPr>
            <w:pStyle w:val="a5"/>
          </w:pPr>
        </w:pPrChange>
      </w:pPr>
    </w:p>
    <w:p w14:paraId="64EADD11" w14:textId="377C2A61" w:rsidR="005E118F" w:rsidRPr="00302E6A" w:rsidDel="001E7421" w:rsidRDefault="005E118F" w:rsidP="001E7421">
      <w:pPr>
        <w:pStyle w:val="a5"/>
        <w:autoSpaceDE w:val="0"/>
        <w:autoSpaceDN w:val="0"/>
        <w:ind w:left="5670"/>
        <w:rPr>
          <w:del w:id="569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570" w:author="Пользователь" w:date="2022-12-26T15:03:00Z">
          <w:pPr>
            <w:pStyle w:val="a5"/>
          </w:pPr>
        </w:pPrChange>
      </w:pPr>
    </w:p>
    <w:p w14:paraId="771DD167" w14:textId="47229083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571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572" w:author="Пользователь" w:date="2022-12-26T15:03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  <w:bookmarkStart w:id="573" w:name="_Toc117168322"/>
      <w:del w:id="574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7"/>
            <w:szCs w:val="27"/>
          </w:rPr>
          <w:delText>Кому ____________________________________</w:delText>
        </w:r>
        <w:bookmarkEnd w:id="573"/>
      </w:del>
    </w:p>
    <w:p w14:paraId="4DF751FB" w14:textId="772C376C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575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576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577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delText>
        </w:r>
      </w:del>
    </w:p>
    <w:p w14:paraId="2410E3E0" w14:textId="0893C168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578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579" w:author="Пользователь" w:date="2022-12-26T15:03:00Z">
          <w:pPr>
            <w:autoSpaceDE w:val="0"/>
            <w:autoSpaceDN w:val="0"/>
            <w:adjustRightInd w:val="0"/>
            <w:spacing w:after="0"/>
            <w:jc w:val="right"/>
          </w:pPr>
        </w:pPrChange>
      </w:pPr>
      <w:del w:id="580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7"/>
            <w:szCs w:val="27"/>
          </w:rPr>
          <w:delText>_________________________________________</w:delText>
        </w:r>
      </w:del>
    </w:p>
    <w:p w14:paraId="3702CC1C" w14:textId="78BB37BF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581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582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58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почтовый индекс и адрес, телефон, адрес электронной почты)</w:delText>
        </w:r>
      </w:del>
    </w:p>
    <w:p w14:paraId="015D2FCF" w14:textId="41569EA3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584" w:author="Пользователь" w:date="2022-12-26T15:03:00Z"/>
          <w:rFonts w:ascii="Times New Roman" w:hAnsi="Times New Roman"/>
          <w:b/>
          <w:color w:val="000000" w:themeColor="text1"/>
          <w:sz w:val="24"/>
        </w:rPr>
        <w:pPrChange w:id="585" w:author="Пользователь" w:date="2022-12-26T15:03:00Z">
          <w:pPr>
            <w:spacing w:line="240" w:lineRule="auto"/>
            <w:jc w:val="right"/>
          </w:pPr>
        </w:pPrChange>
      </w:pPr>
    </w:p>
    <w:p w14:paraId="19BAFC5D" w14:textId="1F7B9E67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586" w:author="Пользователь" w:date="2022-12-26T15:03:00Z"/>
          <w:rFonts w:ascii="Times New Roman" w:hAnsi="Times New Roman"/>
          <w:b/>
          <w:color w:val="000000" w:themeColor="text1"/>
          <w:sz w:val="28"/>
          <w:szCs w:val="28"/>
        </w:rPr>
        <w:pPrChange w:id="587" w:author="Пользователь" w:date="2022-12-26T15:03:00Z">
          <w:pPr>
            <w:spacing w:line="240" w:lineRule="auto"/>
            <w:jc w:val="center"/>
          </w:pPr>
        </w:pPrChange>
      </w:pPr>
      <w:del w:id="588" w:author="Пользователь" w:date="2022-12-26T15:03:00Z">
        <w:r w:rsidRPr="00302E6A" w:rsidDel="001E7421">
          <w:rPr>
            <w:rFonts w:ascii="Times New Roman" w:hAnsi="Times New Roman"/>
            <w:b/>
            <w:color w:val="000000" w:themeColor="text1"/>
            <w:sz w:val="28"/>
            <w:szCs w:val="28"/>
          </w:rPr>
          <w:delText>Р Е Ш Е Н И Е</w:delText>
        </w:r>
        <w:r w:rsidRPr="00302E6A" w:rsidDel="001E7421">
          <w:rPr>
            <w:rFonts w:ascii="Times New Roman" w:hAnsi="Times New Roman"/>
            <w:b/>
            <w:color w:val="000000" w:themeColor="text1"/>
            <w:sz w:val="28"/>
            <w:szCs w:val="28"/>
          </w:rPr>
          <w:br/>
          <w:delText>об отказе во внесении исправлений в разрешение</w:delText>
        </w:r>
        <w:r w:rsidRPr="00302E6A" w:rsidDel="001E7421">
          <w:rPr>
            <w:rFonts w:ascii="Times New Roman" w:hAnsi="Times New Roman"/>
            <w:b/>
            <w:color w:val="000000" w:themeColor="text1"/>
            <w:sz w:val="28"/>
            <w:szCs w:val="28"/>
          </w:rPr>
          <w:br/>
          <w:delText>на ввод объекта в эксплуатацию</w:delText>
        </w:r>
      </w:del>
    </w:p>
    <w:p w14:paraId="3570387A" w14:textId="64788D63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589" w:author="Пользователь" w:date="2022-12-26T15:03:00Z"/>
          <w:rFonts w:ascii="Times New Roman" w:hAnsi="Times New Roman"/>
          <w:b/>
          <w:color w:val="000000" w:themeColor="text1"/>
          <w:sz w:val="28"/>
          <w:szCs w:val="28"/>
        </w:rPr>
        <w:pPrChange w:id="590" w:author="Пользователь" w:date="2022-12-26T15:03:00Z">
          <w:pPr>
            <w:spacing w:line="240" w:lineRule="auto"/>
            <w:jc w:val="center"/>
          </w:pPr>
        </w:pPrChange>
      </w:pPr>
    </w:p>
    <w:p w14:paraId="2D337F1B" w14:textId="29E4EB1E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591" w:author="Пользователь" w:date="2022-12-26T15:03:00Z"/>
          <w:rFonts w:ascii="Times New Roman" w:hAnsi="Times New Roman"/>
          <w:color w:val="000000" w:themeColor="text1"/>
          <w:sz w:val="24"/>
        </w:rPr>
        <w:pPrChange w:id="592" w:author="Пользователь" w:date="2022-12-26T15:03:00Z">
          <w:pPr>
            <w:spacing w:after="0" w:line="240" w:lineRule="auto"/>
            <w:jc w:val="both"/>
          </w:pPr>
        </w:pPrChange>
      </w:pPr>
      <w:del w:id="59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4"/>
          </w:rPr>
          <w:delText xml:space="preserve">__________________________________________________________________________________ </w:delText>
        </w:r>
      </w:del>
    </w:p>
    <w:p w14:paraId="2BA00008" w14:textId="7C5EF548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594" w:author="Пользователь" w:date="2022-12-26T15:03:00Z"/>
          <w:rFonts w:ascii="Times New Roman" w:hAnsi="Times New Roman"/>
          <w:color w:val="000000" w:themeColor="text1"/>
          <w:sz w:val="24"/>
        </w:rPr>
        <w:pPrChange w:id="595" w:author="Пользователь" w:date="2022-12-26T15:03:00Z">
          <w:pPr>
            <w:spacing w:line="240" w:lineRule="auto"/>
            <w:jc w:val="center"/>
          </w:pPr>
        </w:pPrChange>
      </w:pPr>
      <w:del w:id="596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</w:rPr>
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</w:r>
      </w:del>
    </w:p>
    <w:p w14:paraId="342E08DA" w14:textId="78ADF975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597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598" w:author="Пользователь" w:date="2022-12-26T15:03:00Z">
          <w:pPr>
            <w:spacing w:after="0" w:line="240" w:lineRule="auto"/>
            <w:jc w:val="both"/>
          </w:pPr>
        </w:pPrChange>
      </w:pPr>
      <w:del w:id="599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по результатам рассмотрения заявления об исправлении допущенных опечаток и ошибок в разрешении на ввод объекта в эксплуатацию от</w:delText>
        </w:r>
        <w:r w:rsidR="00BB4DAB"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 </w:delText>
        </w:r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________________ № _______________ принято решение об отказе во внесении</w:delText>
        </w:r>
      </w:del>
    </w:p>
    <w:p w14:paraId="651653C8" w14:textId="73A973D9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 w:firstLine="708"/>
        <w:jc w:val="both"/>
        <w:rPr>
          <w:del w:id="600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601" w:author="Пользователь" w:date="2022-12-26T15:03:00Z">
          <w:pPr>
            <w:spacing w:after="0" w:line="240" w:lineRule="auto"/>
            <w:ind w:left="708" w:firstLine="708"/>
            <w:jc w:val="both"/>
          </w:pPr>
        </w:pPrChange>
      </w:pPr>
      <w:del w:id="602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(дата и номер регистрации)</w:delText>
        </w:r>
      </w:del>
    </w:p>
    <w:p w14:paraId="24990F87" w14:textId="6ED29A6E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603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604" w:author="Пользователь" w:date="2022-12-26T15:03:00Z">
          <w:pPr>
            <w:spacing w:after="0" w:line="240" w:lineRule="auto"/>
            <w:jc w:val="both"/>
          </w:pPr>
        </w:pPrChange>
      </w:pPr>
      <w:del w:id="605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исправлений в разрешение на ввод объекта в эксплуатацию. </w:delText>
        </w:r>
      </w:del>
    </w:p>
    <w:p w14:paraId="1EF568CA" w14:textId="207B6E17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606" w:author="Пользователь" w:date="2022-12-26T15:03:00Z"/>
          <w:rFonts w:ascii="Times New Roman" w:hAnsi="Times New Roman"/>
          <w:i/>
          <w:color w:val="000000" w:themeColor="text1"/>
          <w:sz w:val="16"/>
          <w:szCs w:val="28"/>
        </w:rPr>
        <w:pPrChange w:id="607" w:author="Пользователь" w:date="2022-12-26T15:03:00Z">
          <w:pPr>
            <w:spacing w:after="0" w:line="240" w:lineRule="auto"/>
            <w:jc w:val="both"/>
          </w:pPr>
        </w:pPrChange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302E6A" w:rsidRPr="00302E6A" w:rsidDel="001E7421" w14:paraId="0EF70A27" w14:textId="6D3A642B" w:rsidTr="00BC4D02">
        <w:trPr>
          <w:trHeight w:val="871"/>
          <w:del w:id="608" w:author="Пользователь" w:date="2022-12-26T15:03:00Z"/>
        </w:trPr>
        <w:tc>
          <w:tcPr>
            <w:tcW w:w="1276" w:type="dxa"/>
          </w:tcPr>
          <w:p w14:paraId="47C1D072" w14:textId="60FAF0F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609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610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611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№ пункта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 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стратив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</w:del>
          </w:p>
        </w:tc>
        <w:tc>
          <w:tcPr>
            <w:tcW w:w="4603" w:type="dxa"/>
          </w:tcPr>
          <w:p w14:paraId="71666EB1" w14:textId="2C87E4A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612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613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61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Наименование основания для отказа во внесении исправлений в разрешение </w:delText>
              </w:r>
              <w:r w:rsidRPr="00302E6A" w:rsidDel="001E7421">
                <w:rPr>
                  <w:rFonts w:ascii="Times New Roman" w:hAnsi="Times New Roman"/>
                  <w:bCs/>
                  <w:color w:val="000000" w:themeColor="text1"/>
                  <w:sz w:val="24"/>
                </w:rPr>
                <w:delText xml:space="preserve">на ввод объекта в эксплуатацию 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в соответствии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с 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ным регламентом</w:delText>
              </w:r>
            </w:del>
          </w:p>
        </w:tc>
        <w:tc>
          <w:tcPr>
            <w:tcW w:w="4044" w:type="dxa"/>
          </w:tcPr>
          <w:p w14:paraId="01B16EDF" w14:textId="562F3CC0" w:rsidR="00564F60" w:rsidRPr="00302E6A" w:rsidDel="001E7421" w:rsidRDefault="00136E7D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615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616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617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Разъяснение причин отказа во внесении исправлений в разрешение на ввод объекта в </w:delText>
              </w:r>
              <w:r w:rsidR="00564F60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эксплуатацию</w:delText>
              </w:r>
            </w:del>
          </w:p>
        </w:tc>
      </w:tr>
      <w:tr w:rsidR="00302E6A" w:rsidRPr="00302E6A" w:rsidDel="001E7421" w14:paraId="73273742" w14:textId="555CE6E0" w:rsidTr="00BC4D02">
        <w:trPr>
          <w:trHeight w:val="1335"/>
          <w:del w:id="618" w:author="Пользователь" w:date="2022-12-26T15:03:00Z"/>
        </w:trPr>
        <w:tc>
          <w:tcPr>
            <w:tcW w:w="1276" w:type="dxa"/>
          </w:tcPr>
          <w:p w14:paraId="364D22EF" w14:textId="12C5E63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619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620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621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подпункт "а"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28</w:delText>
              </w:r>
            </w:del>
          </w:p>
        </w:tc>
        <w:tc>
          <w:tcPr>
            <w:tcW w:w="4603" w:type="dxa"/>
          </w:tcPr>
          <w:p w14:paraId="4841EE1C" w14:textId="193951ED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622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623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62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несоответствие заявителя кругу лиц, указанных в пункте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2 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</w:del>
          </w:p>
        </w:tc>
        <w:tc>
          <w:tcPr>
            <w:tcW w:w="4044" w:type="dxa"/>
          </w:tcPr>
          <w:p w14:paraId="2458865C" w14:textId="7C07E15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625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626" w:author="Пользователь" w:date="2022-12-26T15:03:00Z">
                <w:pPr>
                  <w:spacing w:line="240" w:lineRule="auto"/>
                </w:pPr>
              </w:pPrChange>
            </w:pPr>
            <w:del w:id="627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  <w:tr w:rsidR="00302E6A" w:rsidRPr="00302E6A" w:rsidDel="001E7421" w14:paraId="7942183E" w14:textId="4CD336EE" w:rsidTr="00BC4D02">
        <w:trPr>
          <w:trHeight w:val="13"/>
          <w:del w:id="628" w:author="Пользователь" w:date="2022-12-26T15:03:00Z"/>
        </w:trPr>
        <w:tc>
          <w:tcPr>
            <w:tcW w:w="1276" w:type="dxa"/>
          </w:tcPr>
          <w:p w14:paraId="427FD5E3" w14:textId="66A448D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629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630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631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подпункт "б" пункта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28</w:delText>
              </w:r>
            </w:del>
          </w:p>
        </w:tc>
        <w:tc>
          <w:tcPr>
            <w:tcW w:w="4603" w:type="dxa"/>
          </w:tcPr>
          <w:p w14:paraId="3D3D497F" w14:textId="2203EDD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632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633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63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отсутс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твие факта допущения опечаток и 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ошибок в разрешении 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на ввод объекта в 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эксплуатацию</w:delText>
              </w:r>
            </w:del>
          </w:p>
        </w:tc>
        <w:tc>
          <w:tcPr>
            <w:tcW w:w="4044" w:type="dxa"/>
          </w:tcPr>
          <w:p w14:paraId="7339536B" w14:textId="1DA7E39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635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636" w:author="Пользователь" w:date="2022-12-26T15:03:00Z">
                <w:pPr>
                  <w:spacing w:line="240" w:lineRule="auto"/>
                </w:pPr>
              </w:pPrChange>
            </w:pPr>
            <w:del w:id="637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</w:tbl>
    <w:p w14:paraId="2BF444EF" w14:textId="5DEF13D6" w:rsidR="005E118F" w:rsidDel="001E7421" w:rsidRDefault="005E118F" w:rsidP="001E7421">
      <w:pPr>
        <w:pStyle w:val="ConsPlusNonformat"/>
        <w:autoSpaceDE w:val="0"/>
        <w:autoSpaceDN w:val="0"/>
        <w:ind w:left="5670" w:firstLine="708"/>
        <w:jc w:val="both"/>
        <w:rPr>
          <w:del w:id="638" w:author="Пользователь" w:date="2022-12-26T15:03:00Z"/>
          <w:rFonts w:ascii="Times New Roman" w:hAnsi="Times New Roman" w:cs="Times New Roman"/>
          <w:color w:val="000000" w:themeColor="text1"/>
          <w:sz w:val="28"/>
          <w:szCs w:val="28"/>
        </w:rPr>
        <w:pPrChange w:id="639" w:author="Пользователь" w:date="2022-12-26T15:03:00Z">
          <w:pPr>
            <w:pStyle w:val="ConsPlusNonformat"/>
            <w:ind w:firstLine="708"/>
            <w:jc w:val="both"/>
          </w:pPr>
        </w:pPrChange>
      </w:pPr>
    </w:p>
    <w:p w14:paraId="77A903C6" w14:textId="3039EC59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both"/>
        <w:rPr>
          <w:del w:id="640" w:author="Пользователь" w:date="2022-12-26T15:03:00Z"/>
          <w:rFonts w:ascii="Times New Roman" w:hAnsi="Times New Roman" w:cs="Times New Roman"/>
          <w:color w:val="000000" w:themeColor="text1"/>
          <w:sz w:val="28"/>
          <w:szCs w:val="28"/>
        </w:rPr>
        <w:pPrChange w:id="641" w:author="Пользователь" w:date="2022-12-26T15:03:00Z">
          <w:pPr>
            <w:pStyle w:val="ConsPlusNonformat"/>
            <w:ind w:firstLine="708"/>
            <w:jc w:val="both"/>
          </w:pPr>
        </w:pPrChange>
      </w:pPr>
      <w:del w:id="642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 xml:space="preserve">Вы вправе повторно обратиться с заявлением </w:delText>
        </w:r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об исправлении допущенных опечаток и ошибок в разрешении на ввод объекта в эксплуатацию </w:delText>
        </w:r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>после устранения указанных нарушений.</w:delText>
        </w:r>
      </w:del>
    </w:p>
    <w:p w14:paraId="2A02A982" w14:textId="3ED26290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both"/>
        <w:rPr>
          <w:del w:id="643" w:author="Пользователь" w:date="2022-12-26T15:03:00Z"/>
          <w:rFonts w:ascii="Times New Roman" w:hAnsi="Times New Roman" w:cs="Times New Roman"/>
          <w:color w:val="000000" w:themeColor="text1"/>
          <w:sz w:val="28"/>
          <w:szCs w:val="28"/>
        </w:rPr>
        <w:pPrChange w:id="644" w:author="Пользователь" w:date="2022-12-26T15:03:00Z">
          <w:pPr>
            <w:pStyle w:val="ConsPlusNonformat"/>
            <w:ind w:firstLine="708"/>
            <w:jc w:val="both"/>
          </w:pPr>
        </w:pPrChange>
      </w:pPr>
      <w:del w:id="645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>Данный отказ может быть обжалован в досудебном порядке путем направления жалобы в __________________________________________________, а также в судебном порядке.</w:delText>
        </w:r>
      </w:del>
    </w:p>
    <w:p w14:paraId="432DAD54" w14:textId="3C49593C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both"/>
        <w:rPr>
          <w:del w:id="646" w:author="Пользователь" w:date="2022-12-26T15:03:00Z"/>
          <w:rFonts w:ascii="Times New Roman" w:hAnsi="Times New Roman" w:cs="Times New Roman"/>
          <w:color w:val="000000" w:themeColor="text1"/>
          <w:sz w:val="24"/>
        </w:rPr>
        <w:pPrChange w:id="647" w:author="Пользователь" w:date="2022-12-26T15:03:00Z">
          <w:pPr>
            <w:pStyle w:val="ConsPlusNonformat"/>
            <w:ind w:firstLine="708"/>
            <w:jc w:val="both"/>
          </w:pPr>
        </w:pPrChange>
      </w:pPr>
      <w:del w:id="648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>Дополнительно информируем:_______________________________________</w:delText>
        </w:r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br/>
          <w:delText>______________________________________________________________________.</w:delText>
        </w:r>
        <w:r w:rsidRPr="00302E6A" w:rsidDel="001E7421">
          <w:rPr>
            <w:rFonts w:ascii="Times New Roman" w:hAnsi="Times New Roman" w:cs="Times New Roman"/>
            <w:color w:val="000000" w:themeColor="text1"/>
            <w:sz w:val="24"/>
          </w:rPr>
          <w:delText xml:space="preserve">    </w:delText>
        </w:r>
      </w:del>
    </w:p>
    <w:p w14:paraId="4A5F45D5" w14:textId="27F3107A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center"/>
        <w:rPr>
          <w:del w:id="649" w:author="Пользователь" w:date="2022-12-26T15:03:00Z"/>
          <w:rFonts w:ascii="Times New Roman" w:hAnsi="Times New Roman" w:cs="Times New Roman"/>
          <w:color w:val="000000" w:themeColor="text1"/>
          <w:sz w:val="20"/>
          <w:szCs w:val="20"/>
        </w:rPr>
        <w:pPrChange w:id="650" w:author="Пользователь" w:date="2022-12-26T15:03:00Z">
          <w:pPr>
            <w:pStyle w:val="ConsPlusNonformat"/>
            <w:ind w:firstLine="708"/>
            <w:jc w:val="center"/>
          </w:pPr>
        </w:pPrChange>
      </w:pPr>
      <w:del w:id="651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0"/>
            <w:szCs w:val="20"/>
          </w:rPr>
          <w:delTex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delText>
        </w:r>
      </w:del>
    </w:p>
    <w:p w14:paraId="4406DFCF" w14:textId="32CBD3F7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center"/>
        <w:rPr>
          <w:del w:id="652" w:author="Пользователь" w:date="2022-12-26T15:03:00Z"/>
          <w:rFonts w:ascii="Times New Roman" w:hAnsi="Times New Roman" w:cs="Times New Roman"/>
          <w:color w:val="000000" w:themeColor="text1"/>
          <w:sz w:val="20"/>
          <w:szCs w:val="20"/>
        </w:rPr>
        <w:pPrChange w:id="653" w:author="Пользователь" w:date="2022-12-26T15:03:00Z">
          <w:pPr>
            <w:pStyle w:val="ConsPlusNonformat"/>
            <w:ind w:firstLine="708"/>
            <w:jc w:val="center"/>
          </w:pPr>
        </w:pPrChange>
      </w:pPr>
    </w:p>
    <w:p w14:paraId="56C4E376" w14:textId="508F74AF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center"/>
        <w:rPr>
          <w:del w:id="654" w:author="Пользователь" w:date="2022-12-26T15:03:00Z"/>
          <w:rFonts w:ascii="Times New Roman" w:hAnsi="Times New Roman" w:cs="Times New Roman"/>
          <w:color w:val="000000" w:themeColor="text1"/>
          <w:sz w:val="20"/>
          <w:szCs w:val="20"/>
        </w:rPr>
        <w:pPrChange w:id="655" w:author="Пользователь" w:date="2022-12-26T15:03:00Z">
          <w:pPr>
            <w:pStyle w:val="ConsPlusNonformat"/>
            <w:ind w:firstLine="708"/>
            <w:jc w:val="center"/>
          </w:pPr>
        </w:pPrChange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302E6A" w:rsidDel="001E7421" w14:paraId="26717E29" w14:textId="703879C1" w:rsidTr="00890957">
        <w:trPr>
          <w:del w:id="656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5708D9" w14:textId="2A7C4221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657" w:author="Пользователь" w:date="2022-12-26T15:03:00Z"/>
                <w:rFonts w:ascii="Times New Roman" w:hAnsi="Times New Roman"/>
                <w:color w:val="000000" w:themeColor="text1"/>
              </w:rPr>
              <w:pPrChange w:id="658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B44A6" w14:textId="7C01BCA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659" w:author="Пользователь" w:date="2022-12-26T15:03:00Z"/>
                <w:rFonts w:ascii="Times New Roman" w:hAnsi="Times New Roman"/>
                <w:color w:val="000000" w:themeColor="text1"/>
              </w:rPr>
              <w:pPrChange w:id="660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8569A6" w14:textId="69B0777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661" w:author="Пользователь" w:date="2022-12-26T15:03:00Z"/>
                <w:rFonts w:ascii="Times New Roman" w:hAnsi="Times New Roman"/>
                <w:color w:val="000000" w:themeColor="text1"/>
              </w:rPr>
              <w:pPrChange w:id="662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2DADF" w14:textId="31E3EDA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663" w:author="Пользователь" w:date="2022-12-26T15:03:00Z"/>
                <w:rFonts w:ascii="Times New Roman" w:hAnsi="Times New Roman"/>
                <w:color w:val="000000" w:themeColor="text1"/>
              </w:rPr>
              <w:pPrChange w:id="664" w:author="Пользователь" w:date="2022-12-26T15:03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03877C" w14:textId="1021800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665" w:author="Пользователь" w:date="2022-12-26T15:03:00Z"/>
                <w:rFonts w:ascii="Times New Roman" w:hAnsi="Times New Roman"/>
                <w:color w:val="000000" w:themeColor="text1"/>
              </w:rPr>
              <w:pPrChange w:id="666" w:author="Пользователь" w:date="2022-12-26T15:03:00Z">
                <w:pPr>
                  <w:jc w:val="center"/>
                </w:pPr>
              </w:pPrChange>
            </w:pPr>
          </w:p>
        </w:tc>
      </w:tr>
      <w:tr w:rsidR="00302E6A" w:rsidRPr="00302E6A" w:rsidDel="001E7421" w14:paraId="4516C8A0" w14:textId="37391D2F" w:rsidTr="00890957">
        <w:trPr>
          <w:del w:id="667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B01A3C3" w14:textId="47FC071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668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669" w:author="Пользователь" w:date="2022-12-26T15:03:00Z">
                <w:pPr>
                  <w:jc w:val="center"/>
                </w:pPr>
              </w:pPrChange>
            </w:pPr>
            <w:del w:id="670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(должность)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F46ADF" w14:textId="2AA96B2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671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672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3B4D0BF" w14:textId="44CE5B31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673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674" w:author="Пользователь" w:date="2022-12-26T15:03:00Z">
                <w:pPr>
                  <w:jc w:val="center"/>
                </w:pPr>
              </w:pPrChange>
            </w:pPr>
            <w:del w:id="675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B8D9CC" w14:textId="3B8D400A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676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677" w:author="Пользователь" w:date="2022-12-26T15:03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088399B" w14:textId="5C9E128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678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679" w:author="Пользователь" w:date="2022-12-26T15:03:00Z">
                <w:pPr>
                  <w:jc w:val="center"/>
                </w:pPr>
              </w:pPrChange>
            </w:pPr>
            <w:del w:id="680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161B6962" w14:textId="0ADF2596" w:rsidR="00564F60" w:rsidRPr="00302E6A" w:rsidDel="001E7421" w:rsidRDefault="00564F60" w:rsidP="001E7421">
      <w:pPr>
        <w:autoSpaceDE w:val="0"/>
        <w:autoSpaceDN w:val="0"/>
        <w:spacing w:before="120" w:after="0" w:line="240" w:lineRule="auto"/>
        <w:ind w:left="5670"/>
        <w:rPr>
          <w:del w:id="681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682" w:author="Пользователь" w:date="2022-12-26T15:03:00Z">
          <w:pPr>
            <w:spacing w:before="120"/>
          </w:pPr>
        </w:pPrChange>
      </w:pPr>
      <w:del w:id="68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</w:del>
    </w:p>
    <w:p w14:paraId="34A6A47A" w14:textId="10FBAF7A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684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685" w:author="Пользователь" w:date="2022-12-26T15:03:00Z">
          <w:pPr>
            <w:spacing w:after="0" w:line="240" w:lineRule="auto"/>
          </w:pPr>
        </w:pPrChange>
      </w:pPr>
      <w:del w:id="686" w:author="Пользователь" w:date="2022-12-26T15:03:00Z">
        <w:r w:rsidRPr="00302E6A"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 w:type="page"/>
        </w:r>
      </w:del>
    </w:p>
    <w:p w14:paraId="14776CF9" w14:textId="41B3B20E" w:rsidR="005E118F" w:rsidDel="001E7421" w:rsidRDefault="005E118F" w:rsidP="001E7421">
      <w:pPr>
        <w:autoSpaceDE w:val="0"/>
        <w:autoSpaceDN w:val="0"/>
        <w:spacing w:after="0" w:line="240" w:lineRule="auto"/>
        <w:ind w:left="5670"/>
        <w:rPr>
          <w:del w:id="687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688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689" w:author="Пользователь" w:date="2022-12-26T15:03:00Z"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6</w:delText>
        </w:r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4F9226E4" w14:textId="61E18960" w:rsidR="00D45974" w:rsidDel="001E7421" w:rsidRDefault="00D45974" w:rsidP="001E7421">
      <w:pPr>
        <w:autoSpaceDE w:val="0"/>
        <w:autoSpaceDN w:val="0"/>
        <w:spacing w:after="0" w:line="240" w:lineRule="auto"/>
        <w:ind w:left="5670"/>
        <w:rPr>
          <w:del w:id="690" w:author="Пользователь" w:date="2022-12-26T15:03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691" w:author="Пользователь" w:date="2022-12-26T15:03:00Z">
          <w:pPr>
            <w:spacing w:after="0" w:line="240" w:lineRule="auto"/>
            <w:ind w:left="5670"/>
          </w:pPr>
        </w:pPrChange>
      </w:pPr>
      <w:del w:id="692" w:author="Пользователь" w:date="2022-12-26T15:03:00Z"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78C8CC7A" w14:textId="13B58991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693" w:author="Пользователь" w:date="2022-12-26T15:03:00Z"/>
          <w:rFonts w:ascii="Times New Roman" w:hAnsi="Times New Roman"/>
          <w:b/>
          <w:bCs/>
          <w:color w:val="000000" w:themeColor="text1"/>
          <w:sz w:val="28"/>
          <w:szCs w:val="28"/>
        </w:rPr>
        <w:pPrChange w:id="694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695" w:author="Пользователь" w:date="2022-12-26T15:03:00Z">
        <w:r w:rsidRPr="00302E6A" w:rsidDel="001E7421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З А Я В Л Е Н И Е</w:delText>
        </w:r>
      </w:del>
    </w:p>
    <w:p w14:paraId="4A5958AF" w14:textId="4BC3D7C0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696" w:author="Пользователь" w:date="2022-12-26T15:03:00Z"/>
          <w:rFonts w:ascii="Times New Roman" w:hAnsi="Times New Roman"/>
          <w:b/>
          <w:bCs/>
          <w:color w:val="000000" w:themeColor="text1"/>
          <w:sz w:val="28"/>
          <w:szCs w:val="28"/>
        </w:rPr>
        <w:pPrChange w:id="697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698" w:author="Пользователь" w:date="2022-12-26T15:03:00Z">
        <w:r w:rsidRPr="00302E6A" w:rsidDel="001E7421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о выдаче дубликата разрешения на ввод объекта в эксплуатацию</w:delText>
        </w:r>
      </w:del>
    </w:p>
    <w:p w14:paraId="60AC0EDC" w14:textId="3338C049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699" w:author="Пользователь" w:date="2022-12-26T15:03:00Z"/>
          <w:rFonts w:ascii="Times New Roman" w:hAnsi="Times New Roman"/>
          <w:b/>
          <w:color w:val="000000" w:themeColor="text1"/>
          <w:sz w:val="24"/>
          <w:szCs w:val="24"/>
        </w:rPr>
        <w:pPrChange w:id="700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</w:p>
    <w:p w14:paraId="43C2ED3B" w14:textId="55B0F81F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701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702" w:author="Пользователь" w:date="2022-12-26T15:03:00Z">
          <w:pPr>
            <w:autoSpaceDE w:val="0"/>
            <w:autoSpaceDN w:val="0"/>
            <w:spacing w:after="0" w:line="240" w:lineRule="auto"/>
            <w:jc w:val="right"/>
          </w:pPr>
        </w:pPrChange>
      </w:pPr>
      <w:del w:id="70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"__" __________ 20___ г.</w:delText>
        </w:r>
      </w:del>
    </w:p>
    <w:p w14:paraId="2813CC13" w14:textId="012BA7F7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704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705" w:author="Пользователь" w:date="2022-12-26T15:03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302E6A" w:rsidRPr="00302E6A" w:rsidDel="001E7421" w14:paraId="0887F937" w14:textId="19E573B1" w:rsidTr="00890957">
        <w:trPr>
          <w:trHeight w:val="165"/>
          <w:del w:id="706" w:author="Пользователь" w:date="2022-12-26T15:03:00Z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1A88AE00" w14:textId="02D7550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right"/>
              <w:rPr>
                <w:del w:id="707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708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302E6A" w:rsidRPr="00302E6A" w:rsidDel="001E7421" w14:paraId="69B2CCB3" w14:textId="540C9018" w:rsidTr="00890957">
        <w:trPr>
          <w:trHeight w:val="126"/>
          <w:del w:id="709" w:author="Пользователь" w:date="2022-12-26T15:03:00Z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637063D5" w14:textId="1294083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right"/>
              <w:rPr>
                <w:del w:id="710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711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564F60" w:rsidRPr="00302E6A" w:rsidDel="001E7421" w14:paraId="2173954E" w14:textId="7C4D52D0" w:rsidTr="00890957">
        <w:trPr>
          <w:trHeight w:val="135"/>
          <w:del w:id="712" w:author="Пользователь" w:date="2022-12-26T15:03:00Z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0B63E591" w14:textId="1AD7193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13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714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  <w:del w:id="715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      </w:r>
            </w:del>
          </w:p>
          <w:p w14:paraId="126AACCB" w14:textId="48EE62B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16" w:author="Пользователь" w:date="2022-12-26T15:03:00Z"/>
                <w:rFonts w:ascii="Times New Roman" w:hAnsi="Times New Roman"/>
                <w:color w:val="000000" w:themeColor="text1"/>
                <w:sz w:val="18"/>
                <w:szCs w:val="18"/>
              </w:rPr>
              <w:pPrChange w:id="717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</w:p>
        </w:tc>
      </w:tr>
    </w:tbl>
    <w:p w14:paraId="6A339598" w14:textId="3D6EFFBB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718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719" w:author="Пользователь" w:date="2022-12-26T15:03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p w14:paraId="57FED444" w14:textId="79363B38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 w:firstLine="708"/>
        <w:jc w:val="both"/>
        <w:rPr>
          <w:del w:id="720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721" w:author="Пользователь" w:date="2022-12-26T15:03:00Z">
          <w:pPr>
            <w:autoSpaceDE w:val="0"/>
            <w:autoSpaceDN w:val="0"/>
            <w:adjustRightInd w:val="0"/>
            <w:spacing w:after="0" w:line="240" w:lineRule="auto"/>
            <w:ind w:firstLine="708"/>
            <w:jc w:val="both"/>
          </w:pPr>
        </w:pPrChange>
      </w:pPr>
      <w:del w:id="722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Прошу выдать дубликат разрешения на ввод объекта в эксплуатацию.</w:delText>
        </w:r>
      </w:del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302E6A" w:rsidRPr="00302E6A" w:rsidDel="001E7421" w14:paraId="43278115" w14:textId="123A86D3" w:rsidTr="00890957">
        <w:trPr>
          <w:trHeight w:val="540"/>
          <w:del w:id="723" w:author="Пользователь" w:date="2022-12-26T15:03:00Z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6220BB1" w14:textId="25ED0DE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contextualSpacing/>
              <w:jc w:val="center"/>
              <w:rPr>
                <w:del w:id="72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25" w:author="Пользователь" w:date="2022-12-26T15:03:00Z">
                <w:pPr>
                  <w:framePr w:hSpace="180" w:wrap="around" w:vAnchor="text" w:hAnchor="margin" w:y="314"/>
                  <w:ind w:left="720"/>
                  <w:contextualSpacing/>
                  <w:jc w:val="center"/>
                </w:pPr>
              </w:pPrChange>
            </w:pPr>
            <w:del w:id="72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 Сведения о застройщике</w:delText>
              </w:r>
            </w:del>
          </w:p>
        </w:tc>
      </w:tr>
      <w:tr w:rsidR="00302E6A" w:rsidRPr="00302E6A" w:rsidDel="001E7421" w14:paraId="5BDD9151" w14:textId="0C2EECC2" w:rsidTr="00890957">
        <w:trPr>
          <w:trHeight w:val="605"/>
          <w:del w:id="727" w:author="Пользователь" w:date="2022-12-26T15:03:00Z"/>
        </w:trPr>
        <w:tc>
          <w:tcPr>
            <w:tcW w:w="1043" w:type="dxa"/>
          </w:tcPr>
          <w:p w14:paraId="5D8FDF2A" w14:textId="0C38EF2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28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29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73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</w:delText>
              </w:r>
            </w:del>
          </w:p>
        </w:tc>
        <w:tc>
          <w:tcPr>
            <w:tcW w:w="4627" w:type="dxa"/>
          </w:tcPr>
          <w:p w14:paraId="7371349B" w14:textId="4391223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3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32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73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физическом лице, в случае если застройщиком является физическое лицо:</w:delText>
              </w:r>
            </w:del>
          </w:p>
        </w:tc>
        <w:tc>
          <w:tcPr>
            <w:tcW w:w="4253" w:type="dxa"/>
            <w:gridSpan w:val="2"/>
          </w:tcPr>
          <w:p w14:paraId="58FC2328" w14:textId="31D9D0E0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3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35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749B73D9" w14:textId="03BDAC92" w:rsidTr="00890957">
        <w:trPr>
          <w:trHeight w:val="428"/>
          <w:del w:id="736" w:author="Пользователь" w:date="2022-12-26T15:03:00Z"/>
        </w:trPr>
        <w:tc>
          <w:tcPr>
            <w:tcW w:w="1043" w:type="dxa"/>
          </w:tcPr>
          <w:p w14:paraId="5E1CBDD2" w14:textId="7422912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3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38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73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1.1.1</w:delText>
              </w:r>
            </w:del>
          </w:p>
        </w:tc>
        <w:tc>
          <w:tcPr>
            <w:tcW w:w="4627" w:type="dxa"/>
          </w:tcPr>
          <w:p w14:paraId="0FAB02A0" w14:textId="24E0297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40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41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742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Фамилия, имя, отчество (при наличии)</w:delText>
              </w:r>
            </w:del>
          </w:p>
        </w:tc>
        <w:tc>
          <w:tcPr>
            <w:tcW w:w="4253" w:type="dxa"/>
            <w:gridSpan w:val="2"/>
          </w:tcPr>
          <w:p w14:paraId="2E9065BB" w14:textId="46A359ED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43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44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77D06DE9" w14:textId="05EA808D" w:rsidTr="00890957">
        <w:trPr>
          <w:trHeight w:val="753"/>
          <w:del w:id="745" w:author="Пользователь" w:date="2022-12-26T15:03:00Z"/>
        </w:trPr>
        <w:tc>
          <w:tcPr>
            <w:tcW w:w="1043" w:type="dxa"/>
          </w:tcPr>
          <w:p w14:paraId="0AB83F86" w14:textId="6690129A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4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47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748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1.1.2</w:delText>
              </w:r>
            </w:del>
          </w:p>
        </w:tc>
        <w:tc>
          <w:tcPr>
            <w:tcW w:w="4627" w:type="dxa"/>
          </w:tcPr>
          <w:p w14:paraId="5969BC8A" w14:textId="0388B48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4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50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75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Реквизиты документа, удостоверяющего личность 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(не указываются в случае, если застройщик является индивидуальным предпринимателем)</w:delText>
              </w:r>
            </w:del>
          </w:p>
        </w:tc>
        <w:tc>
          <w:tcPr>
            <w:tcW w:w="4253" w:type="dxa"/>
            <w:gridSpan w:val="2"/>
          </w:tcPr>
          <w:p w14:paraId="4872D133" w14:textId="2E8380A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5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53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18CB62FD" w14:textId="28814703" w:rsidTr="00890957">
        <w:trPr>
          <w:trHeight w:val="665"/>
          <w:del w:id="754" w:author="Пользователь" w:date="2022-12-26T15:03:00Z"/>
        </w:trPr>
        <w:tc>
          <w:tcPr>
            <w:tcW w:w="1043" w:type="dxa"/>
          </w:tcPr>
          <w:p w14:paraId="1215826D" w14:textId="40BEF1C1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5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56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75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1.1.3</w:delText>
              </w:r>
            </w:del>
          </w:p>
        </w:tc>
        <w:tc>
          <w:tcPr>
            <w:tcW w:w="4627" w:type="dxa"/>
          </w:tcPr>
          <w:p w14:paraId="5E394FF6" w14:textId="469FCCE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58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59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76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 индивидуального предпринимателя</w:delText>
              </w:r>
            </w:del>
          </w:p>
        </w:tc>
        <w:tc>
          <w:tcPr>
            <w:tcW w:w="4253" w:type="dxa"/>
            <w:gridSpan w:val="2"/>
          </w:tcPr>
          <w:p w14:paraId="57BD6B54" w14:textId="7B84962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6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62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14BA1FAC" w14:textId="099C4A1C" w:rsidTr="00890957">
        <w:trPr>
          <w:trHeight w:val="279"/>
          <w:del w:id="763" w:author="Пользователь" w:date="2022-12-26T15:03:00Z"/>
        </w:trPr>
        <w:tc>
          <w:tcPr>
            <w:tcW w:w="1043" w:type="dxa"/>
          </w:tcPr>
          <w:p w14:paraId="4DA145D9" w14:textId="1DA9749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6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65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76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</w:delText>
              </w:r>
            </w:del>
          </w:p>
        </w:tc>
        <w:tc>
          <w:tcPr>
            <w:tcW w:w="4627" w:type="dxa"/>
          </w:tcPr>
          <w:p w14:paraId="3F0169AD" w14:textId="56D84C0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6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68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76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юридическом лице:</w:delText>
              </w:r>
            </w:del>
          </w:p>
        </w:tc>
        <w:tc>
          <w:tcPr>
            <w:tcW w:w="4253" w:type="dxa"/>
            <w:gridSpan w:val="2"/>
          </w:tcPr>
          <w:p w14:paraId="343FF581" w14:textId="42E9422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70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71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1B92A3D7" w14:textId="01DA3A59" w:rsidTr="00890957">
        <w:trPr>
          <w:trHeight w:val="175"/>
          <w:del w:id="772" w:author="Пользователь" w:date="2022-12-26T15:03:00Z"/>
        </w:trPr>
        <w:tc>
          <w:tcPr>
            <w:tcW w:w="1043" w:type="dxa"/>
          </w:tcPr>
          <w:p w14:paraId="435DB9BD" w14:textId="16E6D9B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73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74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77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1.2.1</w:delText>
              </w:r>
            </w:del>
          </w:p>
        </w:tc>
        <w:tc>
          <w:tcPr>
            <w:tcW w:w="4627" w:type="dxa"/>
          </w:tcPr>
          <w:p w14:paraId="7DAB6099" w14:textId="6D8FA6E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7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77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778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Полное наименование</w:delText>
              </w:r>
            </w:del>
          </w:p>
        </w:tc>
        <w:tc>
          <w:tcPr>
            <w:tcW w:w="4253" w:type="dxa"/>
            <w:gridSpan w:val="2"/>
          </w:tcPr>
          <w:p w14:paraId="32A5BEBA" w14:textId="3B031F7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7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80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20903AA2" w14:textId="6C00FF86" w:rsidTr="00890957">
        <w:trPr>
          <w:trHeight w:val="901"/>
          <w:del w:id="781" w:author="Пользователь" w:date="2022-12-26T15:03:00Z"/>
        </w:trPr>
        <w:tc>
          <w:tcPr>
            <w:tcW w:w="1043" w:type="dxa"/>
          </w:tcPr>
          <w:p w14:paraId="63A42068" w14:textId="2A73AB1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8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83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784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1.2.2</w:delText>
              </w:r>
            </w:del>
          </w:p>
        </w:tc>
        <w:tc>
          <w:tcPr>
            <w:tcW w:w="4627" w:type="dxa"/>
          </w:tcPr>
          <w:p w14:paraId="2A7C238E" w14:textId="3D9CD0EA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8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86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78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</w:delText>
              </w:r>
            </w:del>
          </w:p>
        </w:tc>
        <w:tc>
          <w:tcPr>
            <w:tcW w:w="4253" w:type="dxa"/>
            <w:gridSpan w:val="2"/>
          </w:tcPr>
          <w:p w14:paraId="776CB608" w14:textId="44076D8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88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89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5718B80F" w14:textId="43FD2377" w:rsidTr="00890957">
        <w:trPr>
          <w:trHeight w:val="1093"/>
          <w:del w:id="790" w:author="Пользователь" w:date="2022-12-26T15:03:00Z"/>
        </w:trPr>
        <w:tc>
          <w:tcPr>
            <w:tcW w:w="1043" w:type="dxa"/>
          </w:tcPr>
          <w:p w14:paraId="582617B7" w14:textId="241765D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79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92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79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1.2.3</w:delText>
              </w:r>
            </w:del>
          </w:p>
        </w:tc>
        <w:tc>
          <w:tcPr>
            <w:tcW w:w="4627" w:type="dxa"/>
          </w:tcPr>
          <w:p w14:paraId="4868B088" w14:textId="062CD051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9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95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79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Идентификационный номер налогоплательщика – юридического лица</w:delText>
              </w:r>
            </w:del>
          </w:p>
        </w:tc>
        <w:tc>
          <w:tcPr>
            <w:tcW w:w="4253" w:type="dxa"/>
            <w:gridSpan w:val="2"/>
          </w:tcPr>
          <w:p w14:paraId="73491E34" w14:textId="0040760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79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798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1D8493EE" w14:textId="6479E0AB" w:rsidTr="00890957">
        <w:trPr>
          <w:trHeight w:val="1093"/>
          <w:del w:id="799" w:author="Пользователь" w:date="2022-12-26T15:03:00Z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6A5A0B5C" w14:textId="6146712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contextualSpacing/>
              <w:rPr>
                <w:del w:id="800" w:author="Пользователь" w:date="2022-12-26T15:03:00Z"/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  <w:pPrChange w:id="801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contextualSpacing/>
                </w:pPr>
              </w:pPrChange>
            </w:pPr>
          </w:p>
          <w:p w14:paraId="1B72C88D" w14:textId="27578AF0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contextualSpacing/>
              <w:jc w:val="center"/>
              <w:rPr>
                <w:del w:id="80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803" w:author="Пользователь" w:date="2022-12-26T15:03:00Z">
                <w:pPr>
                  <w:framePr w:hSpace="180" w:wrap="around" w:vAnchor="text" w:hAnchor="margin" w:y="314"/>
                  <w:ind w:left="720"/>
                  <w:contextualSpacing/>
                  <w:jc w:val="center"/>
                </w:pPr>
              </w:pPrChange>
            </w:pPr>
            <w:del w:id="804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2. Сведения о выданном разрешении</w:delText>
              </w:r>
              <w:r w:rsidRPr="00302E6A" w:rsidDel="001E7421">
                <w:rPr>
                  <w:rFonts w:ascii="Times New Roman" w:hAnsi="Times New Roman"/>
                  <w:bCs/>
                  <w:color w:val="000000" w:themeColor="text1"/>
                  <w:sz w:val="28"/>
                  <w:szCs w:val="28"/>
                </w:rPr>
                <w:delText xml:space="preserve"> </w:delText>
              </w:r>
              <w:r w:rsidRPr="00302E6A" w:rsidDel="001E7421">
                <w:rPr>
                  <w:rFonts w:ascii="Times New Roman" w:eastAsia="Calibri" w:hAnsi="Times New Roman"/>
                  <w:bCs/>
                  <w:color w:val="000000" w:themeColor="text1"/>
                  <w:sz w:val="28"/>
                  <w:szCs w:val="28"/>
                  <w:lang w:eastAsia="en-US"/>
                </w:rPr>
                <w:delText>на ввод объекта в эксплуатацию</w:delText>
              </w:r>
            </w:del>
          </w:p>
        </w:tc>
      </w:tr>
      <w:tr w:rsidR="00302E6A" w:rsidRPr="00302E6A" w:rsidDel="001E7421" w14:paraId="60885803" w14:textId="380EAA2A" w:rsidTr="00890957">
        <w:trPr>
          <w:trHeight w:val="1093"/>
          <w:del w:id="805" w:author="Пользователь" w:date="2022-12-26T15:03:00Z"/>
        </w:trPr>
        <w:tc>
          <w:tcPr>
            <w:tcW w:w="1043" w:type="dxa"/>
            <w:tcBorders>
              <w:bottom w:val="single" w:sz="4" w:space="0" w:color="auto"/>
            </w:tcBorders>
          </w:tcPr>
          <w:p w14:paraId="022BC89D" w14:textId="2DD6312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80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807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808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№</w:delText>
              </w:r>
            </w:del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64BBD685" w14:textId="0672A7B2" w:rsidR="00564F60" w:rsidRPr="00302E6A" w:rsidDel="001E7421" w:rsidRDefault="00BB4DAB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0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810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81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Орган (организация), выдавший</w:delText>
              </w:r>
              <w:r w:rsidR="00564F60"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(-ая) разрешение </w:delText>
              </w:r>
              <w:r w:rsidR="00564F60" w:rsidRPr="00302E6A" w:rsidDel="001E7421">
                <w:rPr>
                  <w:rFonts w:eastAsia="Calibri"/>
                  <w:color w:val="000000" w:themeColor="text1"/>
                  <w:sz w:val="28"/>
                  <w:szCs w:val="28"/>
                  <w:lang w:eastAsia="en-US"/>
                </w:rPr>
                <w:delText xml:space="preserve"> </w:delText>
              </w:r>
              <w:r w:rsidR="00564F60"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на ввод объекта в эксплуатацию</w:delText>
              </w:r>
            </w:del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21A1F6" w14:textId="1D74C6D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1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813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814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Номер документа</w:delText>
              </w:r>
            </w:del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64F053A" w14:textId="2031F84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1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816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81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Дата 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br/>
                <w:delText>документа</w:delText>
              </w:r>
            </w:del>
          </w:p>
        </w:tc>
      </w:tr>
      <w:tr w:rsidR="00302E6A" w:rsidRPr="00302E6A" w:rsidDel="001E7421" w14:paraId="4BB09094" w14:textId="6CBFC32B" w:rsidTr="00890957">
        <w:trPr>
          <w:trHeight w:val="1093"/>
          <w:del w:id="818" w:author="Пользователь" w:date="2022-12-26T15:03:00Z"/>
        </w:trPr>
        <w:tc>
          <w:tcPr>
            <w:tcW w:w="1043" w:type="dxa"/>
          </w:tcPr>
          <w:p w14:paraId="69A5520A" w14:textId="72FBF91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81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820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82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2.1.</w:delText>
              </w:r>
            </w:del>
          </w:p>
        </w:tc>
        <w:tc>
          <w:tcPr>
            <w:tcW w:w="4627" w:type="dxa"/>
          </w:tcPr>
          <w:p w14:paraId="06493981" w14:textId="47908F5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2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823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  <w:tc>
          <w:tcPr>
            <w:tcW w:w="2127" w:type="dxa"/>
          </w:tcPr>
          <w:p w14:paraId="422FC49B" w14:textId="0FD7293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2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825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  <w:tc>
          <w:tcPr>
            <w:tcW w:w="2126" w:type="dxa"/>
          </w:tcPr>
          <w:p w14:paraId="3D9657BC" w14:textId="4C54D01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2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827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</w:tbl>
    <w:p w14:paraId="4FA749F8" w14:textId="13AF2709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 w:firstLine="708"/>
        <w:jc w:val="both"/>
        <w:rPr>
          <w:del w:id="828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829" w:author="Пользователь" w:date="2022-12-26T15:03:00Z">
          <w:pPr>
            <w:autoSpaceDE w:val="0"/>
            <w:autoSpaceDN w:val="0"/>
            <w:adjustRightInd w:val="0"/>
            <w:spacing w:after="0" w:line="240" w:lineRule="auto"/>
            <w:ind w:firstLine="708"/>
            <w:jc w:val="both"/>
          </w:pPr>
        </w:pPrChange>
      </w:pPr>
    </w:p>
    <w:p w14:paraId="5FCD7E84" w14:textId="43F63446" w:rsidR="00564F60" w:rsidRPr="00302E6A" w:rsidDel="001E7421" w:rsidRDefault="00BB4DAB" w:rsidP="001E7421">
      <w:pPr>
        <w:autoSpaceDE w:val="0"/>
        <w:autoSpaceDN w:val="0"/>
        <w:spacing w:after="0" w:line="240" w:lineRule="auto"/>
        <w:ind w:left="5670"/>
        <w:rPr>
          <w:del w:id="830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831" w:author="Пользователь" w:date="2022-12-26T15:03:00Z">
          <w:pPr>
            <w:spacing w:after="0" w:line="240" w:lineRule="auto"/>
          </w:pPr>
        </w:pPrChange>
      </w:pPr>
      <w:del w:id="832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Приложение: </w:delText>
        </w:r>
        <w:r w:rsidR="00564F60"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__________________________________________________________</w:delText>
        </w:r>
      </w:del>
    </w:p>
    <w:p w14:paraId="697B7C78" w14:textId="06AC9F66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833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834" w:author="Пользователь" w:date="2022-12-26T15:03:00Z">
          <w:pPr>
            <w:spacing w:after="0" w:line="240" w:lineRule="auto"/>
          </w:pPr>
        </w:pPrChange>
      </w:pPr>
      <w:del w:id="835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Номер телефона и адрес электронной почты для связи:</w:delText>
        </w:r>
        <w:r w:rsidR="00BB4DAB"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 </w:delText>
        </w:r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_______________________</w:delText>
        </w:r>
      </w:del>
    </w:p>
    <w:p w14:paraId="416304B9" w14:textId="6C09F14A" w:rsidR="00564F60" w:rsidRPr="00302E6A" w:rsidDel="001E7421" w:rsidRDefault="00564F60" w:rsidP="001E7421">
      <w:pPr>
        <w:tabs>
          <w:tab w:val="left" w:pos="1968"/>
        </w:tabs>
        <w:autoSpaceDE w:val="0"/>
        <w:autoSpaceDN w:val="0"/>
        <w:spacing w:after="0" w:line="240" w:lineRule="auto"/>
        <w:ind w:left="5670"/>
        <w:rPr>
          <w:del w:id="836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837" w:author="Пользователь" w:date="2022-12-26T15:03:00Z">
          <w:pPr>
            <w:tabs>
              <w:tab w:val="left" w:pos="1968"/>
            </w:tabs>
            <w:spacing w:after="0" w:line="240" w:lineRule="auto"/>
          </w:pPr>
        </w:pPrChange>
      </w:pPr>
      <w:del w:id="838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Результат рассмотрения настоящего заявления прошу:</w:delText>
        </w:r>
      </w:del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2E6A" w:rsidRPr="00302E6A" w:rsidDel="001E7421" w14:paraId="711EEA45" w14:textId="4337B04E" w:rsidTr="00890957">
        <w:trPr>
          <w:del w:id="839" w:author="Пользователь" w:date="2022-12-26T15:03:00Z"/>
        </w:trPr>
        <w:tc>
          <w:tcPr>
            <w:tcW w:w="9137" w:type="dxa"/>
            <w:shd w:val="clear" w:color="auto" w:fill="auto"/>
          </w:tcPr>
          <w:p w14:paraId="0EB91416" w14:textId="13A04520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840" w:author="Пользователь" w:date="2022-12-26T15:03:00Z"/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pPrChange w:id="841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84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delText>
              </w:r>
            </w:del>
          </w:p>
        </w:tc>
        <w:tc>
          <w:tcPr>
            <w:tcW w:w="781" w:type="dxa"/>
            <w:shd w:val="clear" w:color="auto" w:fill="auto"/>
          </w:tcPr>
          <w:p w14:paraId="6D445287" w14:textId="0688A53C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843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844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1E7421" w14:paraId="59C70E98" w14:textId="4BBE1829" w:rsidTr="00890957">
        <w:trPr>
          <w:del w:id="845" w:author="Пользователь" w:date="2022-12-26T15:03:00Z"/>
        </w:trPr>
        <w:tc>
          <w:tcPr>
            <w:tcW w:w="9137" w:type="dxa"/>
            <w:shd w:val="clear" w:color="auto" w:fill="auto"/>
          </w:tcPr>
          <w:p w14:paraId="4A0E4231" w14:textId="5C5DE137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846" w:author="Пользователь" w:date="2022-12-26T15:03:00Z"/>
                <w:rFonts w:ascii="Times New Roman" w:hAnsi="Times New Roman"/>
                <w:color w:val="000000" w:themeColor="text1"/>
                <w:sz w:val="28"/>
                <w:szCs w:val="28"/>
              </w:rPr>
              <w:pPrChange w:id="847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84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выдать на бумажном носителе при личном обращении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в орган местного самоуправления 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либо в многофункциональный центр предоставления государственных и муниципальных услуг расположенный по адресу: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br/>
                <w:delText>_______________________________________________________</w:delText>
              </w:r>
            </w:del>
          </w:p>
        </w:tc>
        <w:tc>
          <w:tcPr>
            <w:tcW w:w="781" w:type="dxa"/>
            <w:shd w:val="clear" w:color="auto" w:fill="auto"/>
          </w:tcPr>
          <w:p w14:paraId="200E25A6" w14:textId="1895F3FE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849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850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1E7421" w14:paraId="13B19E12" w14:textId="3A3490F4" w:rsidTr="00890957">
        <w:trPr>
          <w:del w:id="851" w:author="Пользователь" w:date="2022-12-26T15:03:00Z"/>
        </w:trPr>
        <w:tc>
          <w:tcPr>
            <w:tcW w:w="9137" w:type="dxa"/>
            <w:shd w:val="clear" w:color="auto" w:fill="auto"/>
          </w:tcPr>
          <w:p w14:paraId="4487CD63" w14:textId="73E585A4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852" w:author="Пользователь" w:date="2022-12-26T15:03:00Z"/>
                <w:rFonts w:ascii="Times New Roman" w:hAnsi="Times New Roman"/>
                <w:color w:val="000000" w:themeColor="text1"/>
                <w:sz w:val="28"/>
                <w:szCs w:val="28"/>
              </w:rPr>
              <w:pPrChange w:id="853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85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на бумажном носителе на почтовый адрес: _______________________________________________________</w:delText>
              </w:r>
            </w:del>
          </w:p>
        </w:tc>
        <w:tc>
          <w:tcPr>
            <w:tcW w:w="781" w:type="dxa"/>
            <w:shd w:val="clear" w:color="auto" w:fill="auto"/>
          </w:tcPr>
          <w:p w14:paraId="28DF2595" w14:textId="4744EC93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855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856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1E7421" w14:paraId="7BAB5402" w14:textId="2842A7CD" w:rsidTr="00890957">
        <w:trPr>
          <w:del w:id="857" w:author="Пользователь" w:date="2022-12-26T15:03:00Z"/>
        </w:trPr>
        <w:tc>
          <w:tcPr>
            <w:tcW w:w="9137" w:type="dxa"/>
            <w:shd w:val="clear" w:color="auto" w:fill="auto"/>
          </w:tcPr>
          <w:p w14:paraId="2009E352" w14:textId="4360F27C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858" w:author="Пользователь" w:date="2022-12-26T15:03:00Z"/>
                <w:rFonts w:ascii="Times New Roman" w:hAnsi="Times New Roman"/>
                <w:color w:val="000000" w:themeColor="text1"/>
                <w:sz w:val="28"/>
                <w:szCs w:val="28"/>
              </w:rPr>
              <w:pPrChange w:id="859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860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 в единой информационной системе жилищного строительства</w:delText>
              </w:r>
            </w:del>
          </w:p>
        </w:tc>
        <w:tc>
          <w:tcPr>
            <w:tcW w:w="781" w:type="dxa"/>
            <w:shd w:val="clear" w:color="auto" w:fill="auto"/>
          </w:tcPr>
          <w:p w14:paraId="36627EE8" w14:textId="79435C8E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861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862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1E7421" w14:paraId="294F1DCC" w14:textId="4202D7FE" w:rsidTr="00890957">
        <w:trPr>
          <w:del w:id="863" w:author="Пользователь" w:date="2022-12-26T15:03:00Z"/>
        </w:trPr>
        <w:tc>
          <w:tcPr>
            <w:tcW w:w="9918" w:type="dxa"/>
            <w:gridSpan w:val="2"/>
            <w:shd w:val="clear" w:color="auto" w:fill="auto"/>
          </w:tcPr>
          <w:p w14:paraId="76C2C6BC" w14:textId="5AA689D7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 w:right="255"/>
              <w:jc w:val="center"/>
              <w:rPr>
                <w:del w:id="864" w:author="Пользователь" w:date="2022-12-26T15:03:00Z"/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pPrChange w:id="865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ind w:right="255"/>
                  <w:suppressOverlap/>
                  <w:jc w:val="center"/>
                </w:pPr>
              </w:pPrChange>
            </w:pPr>
            <w:del w:id="866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0"/>
                  <w:szCs w:val="20"/>
                </w:rPr>
                <w:delText>Указывается один из перечисленных способов</w:delText>
              </w:r>
            </w:del>
          </w:p>
        </w:tc>
      </w:tr>
    </w:tbl>
    <w:p w14:paraId="5B36EC8E" w14:textId="022511C8" w:rsidR="00564F60" w:rsidRPr="00302E6A" w:rsidDel="001E7421" w:rsidRDefault="00564F60" w:rsidP="001E7421">
      <w:pPr>
        <w:autoSpaceDE w:val="0"/>
        <w:autoSpaceDN w:val="0"/>
        <w:spacing w:before="120" w:after="0" w:line="240" w:lineRule="auto"/>
        <w:ind w:left="5670"/>
        <w:jc w:val="both"/>
        <w:rPr>
          <w:del w:id="867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868" w:author="Пользователь" w:date="2022-12-26T15:03:00Z">
          <w:pPr>
            <w:autoSpaceDE w:val="0"/>
            <w:autoSpaceDN w:val="0"/>
            <w:spacing w:before="120" w:after="120" w:line="240" w:lineRule="auto"/>
            <w:jc w:val="both"/>
          </w:pPr>
        </w:pPrChange>
      </w:pPr>
    </w:p>
    <w:p w14:paraId="651DEE6F" w14:textId="6327C559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rPr>
          <w:del w:id="869" w:author="Пользователь" w:date="2022-12-26T15:03:00Z"/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  <w:pPrChange w:id="870" w:author="Пользователь" w:date="2022-12-26T15:03:00Z">
          <w:pPr>
            <w:autoSpaceDE w:val="0"/>
            <w:autoSpaceDN w:val="0"/>
            <w:adjustRightInd w:val="0"/>
            <w:spacing w:after="0" w:line="240" w:lineRule="auto"/>
          </w:pPr>
        </w:pPrChange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302E6A" w:rsidDel="001E7421" w14:paraId="58AD9AF3" w14:textId="2748FA13" w:rsidTr="00890957">
        <w:trPr>
          <w:del w:id="871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850F2EA" w14:textId="07CAE12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872" w:author="Пользователь" w:date="2022-12-26T15:03:00Z"/>
                <w:rFonts w:ascii="Times New Roman" w:hAnsi="Times New Roman"/>
                <w:color w:val="000000" w:themeColor="text1"/>
              </w:rPr>
              <w:pPrChange w:id="873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3C5A2" w14:textId="0D2D0671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74" w:author="Пользователь" w:date="2022-12-26T15:03:00Z"/>
                <w:rFonts w:ascii="Times New Roman" w:hAnsi="Times New Roman"/>
                <w:color w:val="000000" w:themeColor="text1"/>
              </w:rPr>
              <w:pPrChange w:id="875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41D4C2" w14:textId="135CCC0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876" w:author="Пользователь" w:date="2022-12-26T15:03:00Z"/>
                <w:rFonts w:ascii="Times New Roman" w:hAnsi="Times New Roman"/>
                <w:color w:val="000000" w:themeColor="text1"/>
              </w:rPr>
              <w:pPrChange w:id="877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BE873" w14:textId="6A0C247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78" w:author="Пользователь" w:date="2022-12-26T15:03:00Z"/>
                <w:rFonts w:ascii="Times New Roman" w:hAnsi="Times New Roman"/>
                <w:color w:val="000000" w:themeColor="text1"/>
              </w:rPr>
              <w:pPrChange w:id="879" w:author="Пользователь" w:date="2022-12-26T15:03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6152AD" w14:textId="6EE0206D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880" w:author="Пользователь" w:date="2022-12-26T15:03:00Z"/>
                <w:rFonts w:ascii="Times New Roman" w:hAnsi="Times New Roman"/>
                <w:color w:val="000000" w:themeColor="text1"/>
              </w:rPr>
              <w:pPrChange w:id="881" w:author="Пользователь" w:date="2022-12-26T15:03:00Z">
                <w:pPr>
                  <w:jc w:val="center"/>
                </w:pPr>
              </w:pPrChange>
            </w:pPr>
          </w:p>
        </w:tc>
      </w:tr>
      <w:tr w:rsidR="00564F60" w:rsidRPr="00302E6A" w:rsidDel="001E7421" w14:paraId="259AAAAE" w14:textId="0195DBC8" w:rsidTr="00890957">
        <w:trPr>
          <w:del w:id="882" w:author="Пользователь" w:date="2022-12-26T15:03:00Z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71E4FE5" w14:textId="35AE63C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883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884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EBC216" w14:textId="7E36779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85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886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F817AD0" w14:textId="5FBA6A2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887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888" w:author="Пользователь" w:date="2022-12-26T15:03:00Z">
                <w:pPr>
                  <w:jc w:val="center"/>
                </w:pPr>
              </w:pPrChange>
            </w:pPr>
            <w:del w:id="889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517FF0" w14:textId="0D87D55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890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891" w:author="Пользователь" w:date="2022-12-26T15:03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2A601AA" w14:textId="6CE75431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892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893" w:author="Пользователь" w:date="2022-12-26T15:03:00Z">
                <w:pPr>
                  <w:jc w:val="center"/>
                </w:pPr>
              </w:pPrChange>
            </w:pPr>
            <w:del w:id="89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39929979" w14:textId="6D1D446C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895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896" w:author="Пользователь" w:date="2022-12-26T15:03:00Z">
          <w:pPr/>
        </w:pPrChange>
      </w:pPr>
    </w:p>
    <w:p w14:paraId="138D5E5F" w14:textId="3DA9787E" w:rsidR="005E118F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897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898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899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4"/>
            <w:szCs w:val="24"/>
          </w:rPr>
          <w:br w:type="page"/>
        </w:r>
        <w:r w:rsidR="005E118F"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7</w:delText>
        </w:r>
        <w:r w:rsidR="005E118F"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2D2C13C5" w14:textId="3B9E8BAD" w:rsidR="00D45974" w:rsidDel="001E7421" w:rsidRDefault="00D45974" w:rsidP="001E7421">
      <w:pPr>
        <w:autoSpaceDE w:val="0"/>
        <w:autoSpaceDN w:val="0"/>
        <w:spacing w:after="0" w:line="240" w:lineRule="auto"/>
        <w:ind w:left="5670"/>
        <w:rPr>
          <w:del w:id="900" w:author="Пользователь" w:date="2022-12-26T15:03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901" w:author="Пользователь" w:date="2022-12-26T15:03:00Z">
          <w:pPr>
            <w:spacing w:after="0" w:line="240" w:lineRule="auto"/>
            <w:ind w:left="5670"/>
          </w:pPr>
        </w:pPrChange>
      </w:pPr>
      <w:del w:id="902" w:author="Пользователь" w:date="2022-12-26T15:03:00Z"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37804AFC" w14:textId="4C613521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903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904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</w:p>
    <w:p w14:paraId="4FC98408" w14:textId="483FFF31" w:rsidR="00564F60" w:rsidRPr="00302E6A" w:rsidDel="001E7421" w:rsidRDefault="00564F60" w:rsidP="001E7421">
      <w:pPr>
        <w:pStyle w:val="a5"/>
        <w:autoSpaceDE w:val="0"/>
        <w:autoSpaceDN w:val="0"/>
        <w:ind w:left="5670"/>
        <w:jc w:val="center"/>
        <w:rPr>
          <w:del w:id="905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906" w:author="Пользователь" w:date="2022-12-26T15:03:00Z">
          <w:pPr>
            <w:pStyle w:val="a5"/>
            <w:ind w:left="5670"/>
            <w:jc w:val="center"/>
          </w:pPr>
        </w:pPrChange>
      </w:pPr>
    </w:p>
    <w:p w14:paraId="00DB029F" w14:textId="5A2DCA39" w:rsidR="00564F60" w:rsidRPr="00302E6A" w:rsidDel="001E7421" w:rsidRDefault="00564F60" w:rsidP="001E7421">
      <w:pPr>
        <w:pStyle w:val="a5"/>
        <w:autoSpaceDE w:val="0"/>
        <w:autoSpaceDN w:val="0"/>
        <w:ind w:left="5670"/>
        <w:rPr>
          <w:del w:id="907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908" w:author="Пользователь" w:date="2022-12-26T15:03:00Z">
          <w:pPr>
            <w:pStyle w:val="a5"/>
          </w:pPr>
        </w:pPrChange>
      </w:pPr>
    </w:p>
    <w:p w14:paraId="6D004DD3" w14:textId="73EE16D6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909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910" w:author="Пользователь" w:date="2022-12-26T15:03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  <w:bookmarkStart w:id="911" w:name="_Toc117168323"/>
      <w:del w:id="912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7"/>
            <w:szCs w:val="27"/>
          </w:rPr>
          <w:delText>Кому ____________________________________</w:delText>
        </w:r>
        <w:bookmarkEnd w:id="911"/>
      </w:del>
    </w:p>
    <w:p w14:paraId="3FB67D1B" w14:textId="66676E2F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913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914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915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delText>
        </w:r>
      </w:del>
    </w:p>
    <w:p w14:paraId="56EA57F0" w14:textId="3BA169B0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916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917" w:author="Пользователь" w:date="2022-12-26T15:03:00Z">
          <w:pPr>
            <w:autoSpaceDE w:val="0"/>
            <w:autoSpaceDN w:val="0"/>
            <w:adjustRightInd w:val="0"/>
            <w:spacing w:after="0"/>
            <w:jc w:val="right"/>
          </w:pPr>
        </w:pPrChange>
      </w:pPr>
      <w:del w:id="918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7"/>
            <w:szCs w:val="27"/>
          </w:rPr>
          <w:delText>_________________________________________</w:delText>
        </w:r>
      </w:del>
    </w:p>
    <w:p w14:paraId="773C77F0" w14:textId="78DCB019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919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920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921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почтовый индекс и адрес, телефон, адрес электронной почты)</w:delText>
        </w:r>
      </w:del>
    </w:p>
    <w:p w14:paraId="65D225A6" w14:textId="455CAEAF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922" w:author="Пользователь" w:date="2022-12-26T15:03:00Z"/>
          <w:rFonts w:ascii="Times New Roman" w:hAnsi="Times New Roman"/>
          <w:b/>
          <w:color w:val="000000" w:themeColor="text1"/>
          <w:sz w:val="24"/>
        </w:rPr>
        <w:pPrChange w:id="923" w:author="Пользователь" w:date="2022-12-26T15:03:00Z">
          <w:pPr>
            <w:spacing w:line="240" w:lineRule="auto"/>
            <w:jc w:val="right"/>
          </w:pPr>
        </w:pPrChange>
      </w:pPr>
    </w:p>
    <w:p w14:paraId="00AB7EFA" w14:textId="52FC984B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924" w:author="Пользователь" w:date="2022-12-26T15:03:00Z"/>
          <w:rFonts w:ascii="Times New Roman" w:hAnsi="Times New Roman"/>
          <w:b/>
          <w:bCs/>
          <w:color w:val="000000" w:themeColor="text1"/>
          <w:sz w:val="28"/>
          <w:szCs w:val="28"/>
        </w:rPr>
        <w:pPrChange w:id="925" w:author="Пользователь" w:date="2022-12-26T15:03:00Z">
          <w:pPr>
            <w:spacing w:line="240" w:lineRule="auto"/>
            <w:jc w:val="center"/>
          </w:pPr>
        </w:pPrChange>
      </w:pPr>
      <w:del w:id="926" w:author="Пользователь" w:date="2022-12-26T15:03:00Z">
        <w:r w:rsidRPr="00302E6A" w:rsidDel="001E7421">
          <w:rPr>
            <w:rFonts w:ascii="Times New Roman" w:hAnsi="Times New Roman"/>
            <w:b/>
            <w:color w:val="000000" w:themeColor="text1"/>
            <w:sz w:val="28"/>
            <w:szCs w:val="28"/>
          </w:rPr>
          <w:delText>Р Е Ш Е Н И Е</w:delText>
        </w:r>
        <w:r w:rsidRPr="00302E6A" w:rsidDel="001E7421">
          <w:rPr>
            <w:rFonts w:ascii="Times New Roman" w:hAnsi="Times New Roman"/>
            <w:b/>
            <w:color w:val="000000" w:themeColor="text1"/>
            <w:sz w:val="28"/>
            <w:szCs w:val="28"/>
          </w:rPr>
          <w:br/>
        </w:r>
        <w:r w:rsidRPr="00302E6A" w:rsidDel="001E7421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об отказе в выдаче дубликата разрешения на ввод объекта в эксплуатацию</w:delText>
        </w:r>
      </w:del>
    </w:p>
    <w:p w14:paraId="4E32F9D0" w14:textId="3F6B5D9F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927" w:author="Пользователь" w:date="2022-12-26T15:03:00Z"/>
          <w:rFonts w:ascii="Times New Roman" w:hAnsi="Times New Roman"/>
          <w:b/>
          <w:color w:val="000000" w:themeColor="text1"/>
          <w:sz w:val="28"/>
          <w:szCs w:val="28"/>
        </w:rPr>
        <w:pPrChange w:id="928" w:author="Пользователь" w:date="2022-12-26T15:03:00Z">
          <w:pPr>
            <w:spacing w:line="240" w:lineRule="auto"/>
            <w:jc w:val="center"/>
          </w:pPr>
        </w:pPrChange>
      </w:pPr>
    </w:p>
    <w:p w14:paraId="14A674DC" w14:textId="5B3F21EF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929" w:author="Пользователь" w:date="2022-12-26T15:03:00Z"/>
          <w:rFonts w:ascii="Times New Roman" w:hAnsi="Times New Roman"/>
          <w:color w:val="000000" w:themeColor="text1"/>
          <w:sz w:val="24"/>
        </w:rPr>
        <w:pPrChange w:id="930" w:author="Пользователь" w:date="2022-12-26T15:03:00Z">
          <w:pPr>
            <w:spacing w:after="0" w:line="240" w:lineRule="auto"/>
            <w:jc w:val="both"/>
          </w:pPr>
        </w:pPrChange>
      </w:pPr>
      <w:del w:id="931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4"/>
          </w:rPr>
          <w:delText xml:space="preserve">__________________________________________________________________________________ </w:delText>
        </w:r>
      </w:del>
    </w:p>
    <w:p w14:paraId="50DDE820" w14:textId="163B0839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932" w:author="Пользователь" w:date="2022-12-26T15:03:00Z"/>
          <w:rFonts w:ascii="Times New Roman" w:hAnsi="Times New Roman"/>
          <w:color w:val="000000" w:themeColor="text1"/>
          <w:sz w:val="24"/>
        </w:rPr>
        <w:pPrChange w:id="933" w:author="Пользователь" w:date="2022-12-26T15:03:00Z">
          <w:pPr>
            <w:spacing w:line="240" w:lineRule="auto"/>
            <w:jc w:val="center"/>
          </w:pPr>
        </w:pPrChange>
      </w:pPr>
      <w:del w:id="934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</w:rPr>
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</w:r>
      </w:del>
    </w:p>
    <w:p w14:paraId="6C1EE30C" w14:textId="7C3EE3FB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935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936" w:author="Пользователь" w:date="2022-12-26T15:03:00Z">
          <w:pPr>
            <w:spacing w:after="0" w:line="240" w:lineRule="auto"/>
            <w:jc w:val="both"/>
          </w:pPr>
        </w:pPrChange>
      </w:pPr>
      <w:del w:id="937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по результатам рассмотрения заявления </w:delText>
        </w:r>
        <w:r w:rsidRPr="00302E6A" w:rsidDel="001E7421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 xml:space="preserve">о выдаче дубликата разрешения на ввод объекта в эксплуатацию </w:delText>
        </w:r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от ______________ № ________________ принято</w:delText>
        </w:r>
      </w:del>
    </w:p>
    <w:p w14:paraId="77F931E0" w14:textId="5531A967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938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939" w:author="Пользователь" w:date="2022-12-26T15:03:00Z">
          <w:pPr>
            <w:spacing w:after="0" w:line="240" w:lineRule="auto"/>
            <w:ind w:left="4956"/>
            <w:jc w:val="both"/>
          </w:pPr>
        </w:pPrChange>
      </w:pPr>
      <w:del w:id="940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(дата и номер регистрации)</w:delText>
        </w:r>
      </w:del>
    </w:p>
    <w:p w14:paraId="2DFB5B95" w14:textId="4BAE0EE2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941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942" w:author="Пользователь" w:date="2022-12-26T15:03:00Z">
          <w:pPr>
            <w:spacing w:after="0" w:line="240" w:lineRule="auto"/>
            <w:jc w:val="both"/>
          </w:pPr>
        </w:pPrChange>
      </w:pPr>
      <w:del w:id="94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решение об отказе в выдаче дубликата разрешения на ввод объекта в эксплуатацию. </w:delText>
        </w:r>
      </w:del>
    </w:p>
    <w:p w14:paraId="1EF52AB0" w14:textId="6F7DC180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944" w:author="Пользователь" w:date="2022-12-26T15:03:00Z"/>
          <w:rFonts w:ascii="Times New Roman" w:hAnsi="Times New Roman"/>
          <w:i/>
          <w:color w:val="000000" w:themeColor="text1"/>
          <w:sz w:val="16"/>
          <w:szCs w:val="28"/>
        </w:rPr>
        <w:pPrChange w:id="945" w:author="Пользователь" w:date="2022-12-26T15:03:00Z">
          <w:pPr>
            <w:spacing w:after="0" w:line="240" w:lineRule="auto"/>
            <w:jc w:val="both"/>
          </w:pPr>
        </w:pPrChange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302E6A" w:rsidRPr="00302E6A" w:rsidDel="001E7421" w14:paraId="1BC59722" w14:textId="67349040" w:rsidTr="00BC4D02">
        <w:trPr>
          <w:trHeight w:val="871"/>
          <w:del w:id="946" w:author="Пользователь" w:date="2022-12-26T15:03:00Z"/>
        </w:trPr>
        <w:tc>
          <w:tcPr>
            <w:tcW w:w="1276" w:type="dxa"/>
          </w:tcPr>
          <w:p w14:paraId="3E736752" w14:textId="2D789E8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947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948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949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№ пункта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 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стратив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-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</w:del>
          </w:p>
        </w:tc>
        <w:tc>
          <w:tcPr>
            <w:tcW w:w="4603" w:type="dxa"/>
          </w:tcPr>
          <w:p w14:paraId="6C4F9645" w14:textId="2B56100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950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951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95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Наименование основания для отказа в выдаче дубликата разрешения на ввод объекта в эксплуатацию в соответствии 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с 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ным регламентом</w:delText>
              </w:r>
            </w:del>
          </w:p>
        </w:tc>
        <w:tc>
          <w:tcPr>
            <w:tcW w:w="4044" w:type="dxa"/>
          </w:tcPr>
          <w:p w14:paraId="4444BAF8" w14:textId="0E2CC95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953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954" w:author="Пользователь" w:date="2022-12-26T15:03:00Z">
                <w:pPr>
                  <w:spacing w:line="240" w:lineRule="auto"/>
                  <w:jc w:val="center"/>
                </w:pPr>
              </w:pPrChange>
            </w:pPr>
            <w:del w:id="955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Разъяснение причин 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отказа в 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выдаче</w:delText>
              </w:r>
              <w:r w:rsidR="00136E7D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 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дубликата разрешения на ввод объекта в эксплуатацию</w:delText>
              </w:r>
            </w:del>
          </w:p>
        </w:tc>
      </w:tr>
      <w:tr w:rsidR="00302E6A" w:rsidRPr="00302E6A" w:rsidDel="001E7421" w14:paraId="536455B9" w14:textId="4C749179" w:rsidTr="00BC4D02">
        <w:trPr>
          <w:trHeight w:val="1051"/>
          <w:del w:id="956" w:author="Пользователь" w:date="2022-12-26T15:03:00Z"/>
        </w:trPr>
        <w:tc>
          <w:tcPr>
            <w:tcW w:w="1276" w:type="dxa"/>
          </w:tcPr>
          <w:p w14:paraId="0643C16E" w14:textId="29CDC07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957" w:author="Пользователь" w:date="2022-12-26T15:03:00Z"/>
                <w:rFonts w:ascii="Times New Roman" w:hAnsi="Times New Roman"/>
                <w:color w:val="000000" w:themeColor="text1"/>
                <w:sz w:val="24"/>
              </w:rPr>
              <w:pPrChange w:id="958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959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пункт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30</w:delText>
              </w:r>
            </w:del>
          </w:p>
        </w:tc>
        <w:tc>
          <w:tcPr>
            <w:tcW w:w="4603" w:type="dxa"/>
          </w:tcPr>
          <w:p w14:paraId="706056C6" w14:textId="16E273E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960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961" w:author="Пользователь" w:date="2022-12-26T15:03:00Z">
                <w:pPr>
                  <w:spacing w:line="240" w:lineRule="auto"/>
                  <w:jc w:val="both"/>
                </w:pPr>
              </w:pPrChange>
            </w:pPr>
            <w:del w:id="96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несоответствие заявителя кругу лиц, указанных в пункте 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2.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 xml:space="preserve">2 </w:delText>
              </w:r>
              <w:r w:rsidR="007A5134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Административ</w:delText>
              </w:r>
              <w:r w:rsidR="00BC4D02"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ного регламента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</w:rPr>
                <w:delText>.</w:delText>
              </w:r>
            </w:del>
          </w:p>
        </w:tc>
        <w:tc>
          <w:tcPr>
            <w:tcW w:w="4044" w:type="dxa"/>
          </w:tcPr>
          <w:p w14:paraId="3AEDE483" w14:textId="0BFEE3C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963" w:author="Пользователь" w:date="2022-12-26T15:03:00Z"/>
                <w:rFonts w:ascii="Times New Roman" w:hAnsi="Times New Roman"/>
                <w:i/>
                <w:color w:val="000000" w:themeColor="text1"/>
                <w:sz w:val="24"/>
              </w:rPr>
              <w:pPrChange w:id="964" w:author="Пользователь" w:date="2022-12-26T15:03:00Z">
                <w:pPr>
                  <w:spacing w:line="240" w:lineRule="auto"/>
                </w:pPr>
              </w:pPrChange>
            </w:pPr>
            <w:del w:id="965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4"/>
                </w:rPr>
                <w:delText>Указываются основания такого вывода</w:delText>
              </w:r>
            </w:del>
          </w:p>
        </w:tc>
      </w:tr>
    </w:tbl>
    <w:p w14:paraId="4B3975C5" w14:textId="662A615C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both"/>
        <w:rPr>
          <w:del w:id="966" w:author="Пользователь" w:date="2022-12-26T15:03:00Z"/>
          <w:rFonts w:ascii="Times New Roman" w:hAnsi="Times New Roman" w:cs="Times New Roman"/>
          <w:color w:val="000000" w:themeColor="text1"/>
          <w:sz w:val="28"/>
          <w:szCs w:val="28"/>
        </w:rPr>
        <w:pPrChange w:id="967" w:author="Пользователь" w:date="2022-12-26T15:03:00Z">
          <w:pPr>
            <w:pStyle w:val="ConsPlusNonformat"/>
            <w:ind w:firstLine="708"/>
            <w:jc w:val="both"/>
          </w:pPr>
        </w:pPrChange>
      </w:pPr>
      <w:del w:id="968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 xml:space="preserve">Вы вправе повторно обратиться с заявлением </w:delText>
        </w:r>
        <w:r w:rsidRPr="00302E6A" w:rsidDel="001E7421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 xml:space="preserve">о выдаче дубликата разрешения на ввод объекта в эксплуатацию </w:delText>
        </w:r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>после устранения указанного нарушения.</w:delText>
        </w:r>
      </w:del>
    </w:p>
    <w:p w14:paraId="7667DF0E" w14:textId="49602A6C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both"/>
        <w:rPr>
          <w:del w:id="969" w:author="Пользователь" w:date="2022-12-26T15:03:00Z"/>
          <w:rFonts w:ascii="Times New Roman" w:hAnsi="Times New Roman" w:cs="Times New Roman"/>
          <w:color w:val="000000" w:themeColor="text1"/>
          <w:sz w:val="28"/>
          <w:szCs w:val="28"/>
        </w:rPr>
        <w:pPrChange w:id="970" w:author="Пользователь" w:date="2022-12-26T15:03:00Z">
          <w:pPr>
            <w:pStyle w:val="ConsPlusNonformat"/>
            <w:ind w:firstLine="708"/>
            <w:jc w:val="both"/>
          </w:pPr>
        </w:pPrChange>
      </w:pPr>
      <w:del w:id="971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>Данный отказ может быть обжалован в досудебном порядке путем направления жалобы в __________________________________________________, а также в судебном порядке.</w:delText>
        </w:r>
      </w:del>
    </w:p>
    <w:p w14:paraId="09E509C9" w14:textId="022C4EBF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both"/>
        <w:rPr>
          <w:del w:id="972" w:author="Пользователь" w:date="2022-12-26T15:03:00Z"/>
          <w:rFonts w:ascii="Times New Roman" w:hAnsi="Times New Roman" w:cs="Times New Roman"/>
          <w:color w:val="000000" w:themeColor="text1"/>
          <w:sz w:val="24"/>
        </w:rPr>
        <w:pPrChange w:id="973" w:author="Пользователь" w:date="2022-12-26T15:03:00Z">
          <w:pPr>
            <w:pStyle w:val="ConsPlusNonformat"/>
            <w:ind w:firstLine="708"/>
            <w:jc w:val="both"/>
          </w:pPr>
        </w:pPrChange>
      </w:pPr>
      <w:del w:id="974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>Дополнительно информируем:_______________________________________</w:delText>
        </w:r>
        <w:r w:rsidRPr="00302E6A" w:rsidDel="001E7421">
          <w:rPr>
            <w:rFonts w:ascii="Times New Roman" w:hAnsi="Times New Roman" w:cs="Times New Roman"/>
            <w:color w:val="000000" w:themeColor="text1"/>
            <w:sz w:val="28"/>
            <w:szCs w:val="28"/>
          </w:rPr>
          <w:br/>
          <w:delText>______________________________________________________________________.</w:delText>
        </w:r>
        <w:r w:rsidRPr="00302E6A" w:rsidDel="001E7421">
          <w:rPr>
            <w:rFonts w:ascii="Times New Roman" w:hAnsi="Times New Roman" w:cs="Times New Roman"/>
            <w:color w:val="000000" w:themeColor="text1"/>
            <w:sz w:val="24"/>
          </w:rPr>
          <w:delText xml:space="preserve">    </w:delText>
        </w:r>
      </w:del>
    </w:p>
    <w:p w14:paraId="32B51480" w14:textId="36B94399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center"/>
        <w:rPr>
          <w:del w:id="975" w:author="Пользователь" w:date="2022-12-26T15:03:00Z"/>
          <w:rFonts w:ascii="Times New Roman" w:hAnsi="Times New Roman" w:cs="Times New Roman"/>
          <w:color w:val="000000" w:themeColor="text1"/>
          <w:sz w:val="20"/>
          <w:szCs w:val="20"/>
        </w:rPr>
        <w:pPrChange w:id="976" w:author="Пользователь" w:date="2022-12-26T15:03:00Z">
          <w:pPr>
            <w:pStyle w:val="ConsPlusNonformat"/>
            <w:ind w:firstLine="708"/>
            <w:jc w:val="center"/>
          </w:pPr>
        </w:pPrChange>
      </w:pPr>
      <w:del w:id="977" w:author="Пользователь" w:date="2022-12-26T15:03:00Z">
        <w:r w:rsidRPr="00302E6A" w:rsidDel="001E7421">
          <w:rPr>
            <w:rFonts w:ascii="Times New Roman" w:hAnsi="Times New Roman" w:cs="Times New Roman"/>
            <w:color w:val="000000" w:themeColor="text1"/>
            <w:sz w:val="20"/>
            <w:szCs w:val="20"/>
          </w:rPr>
          <w:delTex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delText>
        </w:r>
      </w:del>
    </w:p>
    <w:p w14:paraId="67E039FB" w14:textId="7C63284F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center"/>
        <w:rPr>
          <w:del w:id="978" w:author="Пользователь" w:date="2022-12-26T15:03:00Z"/>
          <w:rFonts w:ascii="Times New Roman" w:hAnsi="Times New Roman" w:cs="Times New Roman"/>
          <w:color w:val="000000" w:themeColor="text1"/>
          <w:sz w:val="20"/>
          <w:szCs w:val="20"/>
        </w:rPr>
        <w:pPrChange w:id="979" w:author="Пользователь" w:date="2022-12-26T15:03:00Z">
          <w:pPr>
            <w:pStyle w:val="ConsPlusNonformat"/>
            <w:ind w:firstLine="708"/>
            <w:jc w:val="center"/>
          </w:pPr>
        </w:pPrChange>
      </w:pPr>
    </w:p>
    <w:p w14:paraId="201D36F7" w14:textId="030E55D7" w:rsidR="00564F60" w:rsidRPr="00302E6A" w:rsidDel="001E7421" w:rsidRDefault="00564F60" w:rsidP="001E7421">
      <w:pPr>
        <w:pStyle w:val="ConsPlusNonformat"/>
        <w:autoSpaceDE w:val="0"/>
        <w:autoSpaceDN w:val="0"/>
        <w:ind w:left="5670" w:firstLine="708"/>
        <w:jc w:val="center"/>
        <w:rPr>
          <w:del w:id="980" w:author="Пользователь" w:date="2022-12-26T15:03:00Z"/>
          <w:rFonts w:ascii="Times New Roman" w:hAnsi="Times New Roman" w:cs="Times New Roman"/>
          <w:color w:val="000000" w:themeColor="text1"/>
          <w:sz w:val="20"/>
          <w:szCs w:val="20"/>
        </w:rPr>
        <w:pPrChange w:id="981" w:author="Пользователь" w:date="2022-12-26T15:03:00Z">
          <w:pPr>
            <w:pStyle w:val="ConsPlusNonformat"/>
            <w:ind w:firstLine="708"/>
            <w:jc w:val="center"/>
          </w:pPr>
        </w:pPrChange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2E6A" w:rsidRPr="00302E6A" w:rsidDel="001E7421" w14:paraId="37F19F50" w14:textId="5FDDBE0C" w:rsidTr="00890957">
        <w:trPr>
          <w:del w:id="982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D260F9" w14:textId="57FFC56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983" w:author="Пользователь" w:date="2022-12-26T15:03:00Z"/>
                <w:rFonts w:ascii="Times New Roman" w:hAnsi="Times New Roman"/>
                <w:color w:val="000000" w:themeColor="text1"/>
              </w:rPr>
              <w:pPrChange w:id="984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EEF9E" w14:textId="0A444E3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985" w:author="Пользователь" w:date="2022-12-26T15:03:00Z"/>
                <w:rFonts w:ascii="Times New Roman" w:hAnsi="Times New Roman"/>
                <w:color w:val="000000" w:themeColor="text1"/>
              </w:rPr>
              <w:pPrChange w:id="986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9B8553" w14:textId="7979905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987" w:author="Пользователь" w:date="2022-12-26T15:03:00Z"/>
                <w:rFonts w:ascii="Times New Roman" w:hAnsi="Times New Roman"/>
                <w:color w:val="000000" w:themeColor="text1"/>
              </w:rPr>
              <w:pPrChange w:id="988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67D9E" w14:textId="47A4075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989" w:author="Пользователь" w:date="2022-12-26T15:03:00Z"/>
                <w:rFonts w:ascii="Times New Roman" w:hAnsi="Times New Roman"/>
                <w:color w:val="000000" w:themeColor="text1"/>
              </w:rPr>
              <w:pPrChange w:id="990" w:author="Пользователь" w:date="2022-12-26T15:03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E06A4" w14:textId="7ABA806D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991" w:author="Пользователь" w:date="2022-12-26T15:03:00Z"/>
                <w:rFonts w:ascii="Times New Roman" w:hAnsi="Times New Roman"/>
                <w:color w:val="000000" w:themeColor="text1"/>
              </w:rPr>
              <w:pPrChange w:id="992" w:author="Пользователь" w:date="2022-12-26T15:03:00Z">
                <w:pPr>
                  <w:jc w:val="center"/>
                </w:pPr>
              </w:pPrChange>
            </w:pPr>
          </w:p>
        </w:tc>
      </w:tr>
      <w:tr w:rsidR="00302E6A" w:rsidRPr="00302E6A" w:rsidDel="001E7421" w14:paraId="73830D98" w14:textId="2C7E0AAA" w:rsidTr="00890957">
        <w:trPr>
          <w:del w:id="993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B79A2D1" w14:textId="59A1643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994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995" w:author="Пользователь" w:date="2022-12-26T15:03:00Z">
                <w:pPr>
                  <w:jc w:val="center"/>
                </w:pPr>
              </w:pPrChange>
            </w:pPr>
            <w:del w:id="996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(должность)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681534" w14:textId="1F8F141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997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998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802273B" w14:textId="4BB44530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999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000" w:author="Пользователь" w:date="2022-12-26T15:03:00Z">
                <w:pPr>
                  <w:jc w:val="center"/>
                </w:pPr>
              </w:pPrChange>
            </w:pPr>
            <w:del w:id="1001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A7FD3F" w14:textId="5DCF0E1D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02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003" w:author="Пользователь" w:date="2022-12-26T15:03:00Z">
                <w:pPr/>
              </w:pPrChange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8AB0247" w14:textId="774EFE4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004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005" w:author="Пользователь" w:date="2022-12-26T15:03:00Z">
                <w:pPr>
                  <w:jc w:val="center"/>
                </w:pPr>
              </w:pPrChange>
            </w:pPr>
            <w:del w:id="1006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05AD7C14" w14:textId="1AA2C14B" w:rsidR="00564F60" w:rsidRPr="00302E6A" w:rsidDel="001E7421" w:rsidRDefault="00564F60" w:rsidP="001E7421">
      <w:pPr>
        <w:autoSpaceDE w:val="0"/>
        <w:autoSpaceDN w:val="0"/>
        <w:spacing w:before="120" w:after="0" w:line="240" w:lineRule="auto"/>
        <w:ind w:left="5670"/>
        <w:rPr>
          <w:del w:id="1007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008" w:author="Пользователь" w:date="2022-12-26T15:03:00Z">
          <w:pPr>
            <w:spacing w:before="120"/>
          </w:pPr>
        </w:pPrChange>
      </w:pPr>
      <w:del w:id="1009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</w:del>
    </w:p>
    <w:p w14:paraId="6B7DC87B" w14:textId="10E6CDB6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1010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011" w:author="Пользователь" w:date="2022-12-26T15:03:00Z">
          <w:pPr>
            <w:spacing w:after="0" w:line="240" w:lineRule="auto"/>
          </w:pPr>
        </w:pPrChange>
      </w:pPr>
      <w:del w:id="1012" w:author="Пользователь" w:date="2022-12-26T15:03:00Z">
        <w:r w:rsidRPr="00302E6A"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 w:type="page"/>
        </w:r>
      </w:del>
    </w:p>
    <w:p w14:paraId="5F7A2156" w14:textId="0614F88C" w:rsidR="005E118F" w:rsidDel="001E7421" w:rsidRDefault="005E118F" w:rsidP="001E7421">
      <w:pPr>
        <w:autoSpaceDE w:val="0"/>
        <w:autoSpaceDN w:val="0"/>
        <w:spacing w:after="0" w:line="240" w:lineRule="auto"/>
        <w:ind w:left="5670"/>
        <w:rPr>
          <w:del w:id="1013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014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1015" w:author="Пользователь" w:date="2022-12-26T15:03:00Z"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8</w:delText>
        </w:r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4A7CEBBA" w14:textId="20AF18A7" w:rsidR="00D45974" w:rsidDel="001E7421" w:rsidRDefault="00D45974" w:rsidP="001E7421">
      <w:pPr>
        <w:autoSpaceDE w:val="0"/>
        <w:autoSpaceDN w:val="0"/>
        <w:spacing w:after="0" w:line="240" w:lineRule="auto"/>
        <w:ind w:left="5670"/>
        <w:rPr>
          <w:del w:id="1016" w:author="Пользователь" w:date="2022-12-26T15:03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1017" w:author="Пользователь" w:date="2022-12-26T15:03:00Z">
          <w:pPr>
            <w:spacing w:after="0" w:line="240" w:lineRule="auto"/>
            <w:ind w:left="5670"/>
          </w:pPr>
        </w:pPrChange>
      </w:pPr>
      <w:del w:id="1018" w:author="Пользователь" w:date="2022-12-26T15:03:00Z"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5FEB0CD0" w14:textId="78517477" w:rsidR="00564F60" w:rsidDel="001E7421" w:rsidRDefault="00564F60" w:rsidP="001E7421">
      <w:pPr>
        <w:autoSpaceDE w:val="0"/>
        <w:autoSpaceDN w:val="0"/>
        <w:spacing w:before="240" w:after="0" w:line="240" w:lineRule="auto"/>
        <w:ind w:left="5670"/>
        <w:jc w:val="center"/>
        <w:rPr>
          <w:del w:id="1019" w:author="Пользователь" w:date="2022-12-26T15:03:00Z"/>
          <w:rFonts w:ascii="Times New Roman" w:hAnsi="Times New Roman"/>
          <w:b/>
          <w:bCs/>
          <w:color w:val="000000" w:themeColor="text1"/>
          <w:sz w:val="28"/>
          <w:szCs w:val="28"/>
        </w:rPr>
        <w:pPrChange w:id="1020" w:author="Пользователь" w:date="2022-12-26T15:03:00Z">
          <w:pPr>
            <w:autoSpaceDE w:val="0"/>
            <w:autoSpaceDN w:val="0"/>
            <w:spacing w:before="240" w:after="0" w:line="240" w:lineRule="auto"/>
            <w:jc w:val="center"/>
          </w:pPr>
        </w:pPrChange>
      </w:pPr>
    </w:p>
    <w:p w14:paraId="04545DCB" w14:textId="67EDF17D" w:rsidR="005E118F" w:rsidRPr="00302E6A" w:rsidDel="001E7421" w:rsidRDefault="005E118F" w:rsidP="001E7421">
      <w:pPr>
        <w:autoSpaceDE w:val="0"/>
        <w:autoSpaceDN w:val="0"/>
        <w:spacing w:before="240" w:after="0" w:line="240" w:lineRule="auto"/>
        <w:ind w:left="5670"/>
        <w:jc w:val="center"/>
        <w:rPr>
          <w:del w:id="1021" w:author="Пользователь" w:date="2022-12-26T15:03:00Z"/>
          <w:rFonts w:ascii="Times New Roman" w:hAnsi="Times New Roman"/>
          <w:b/>
          <w:bCs/>
          <w:color w:val="000000" w:themeColor="text1"/>
          <w:sz w:val="28"/>
          <w:szCs w:val="28"/>
        </w:rPr>
        <w:pPrChange w:id="1022" w:author="Пользователь" w:date="2022-12-26T15:03:00Z">
          <w:pPr>
            <w:autoSpaceDE w:val="0"/>
            <w:autoSpaceDN w:val="0"/>
            <w:spacing w:before="240" w:after="0" w:line="240" w:lineRule="auto"/>
            <w:jc w:val="center"/>
          </w:pPr>
        </w:pPrChange>
      </w:pPr>
    </w:p>
    <w:p w14:paraId="57577CC0" w14:textId="3C805F7D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1023" w:author="Пользователь" w:date="2022-12-26T15:03:00Z"/>
          <w:rFonts w:ascii="Times New Roman" w:hAnsi="Times New Roman"/>
          <w:b/>
          <w:bCs/>
          <w:color w:val="000000" w:themeColor="text1"/>
          <w:sz w:val="28"/>
          <w:szCs w:val="28"/>
        </w:rPr>
        <w:pPrChange w:id="1024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1025" w:author="Пользователь" w:date="2022-12-26T15:03:00Z">
        <w:r w:rsidRPr="00302E6A" w:rsidDel="001E7421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З А Я В Л Е Н И Е</w:delText>
        </w:r>
      </w:del>
    </w:p>
    <w:p w14:paraId="5259AEE3" w14:textId="1C94880E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1026" w:author="Пользователь" w:date="2022-12-26T15:03:00Z"/>
          <w:rFonts w:ascii="Times New Roman" w:hAnsi="Times New Roman"/>
          <w:b/>
          <w:bCs/>
          <w:color w:val="000000" w:themeColor="text1"/>
          <w:sz w:val="28"/>
          <w:szCs w:val="28"/>
        </w:rPr>
        <w:pPrChange w:id="1027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1028" w:author="Пользователь" w:date="2022-12-26T15:03:00Z">
        <w:r w:rsidRPr="00302E6A" w:rsidDel="001E7421">
          <w:rPr>
            <w:rFonts w:ascii="Times New Roman" w:hAnsi="Times New Roman"/>
            <w:b/>
            <w:bCs/>
            <w:color w:val="000000" w:themeColor="text1"/>
            <w:sz w:val="28"/>
            <w:szCs w:val="28"/>
          </w:rPr>
          <w:delText>об оставлении заявления о выдаче разрешения на ввод объекта в эксплуатацию без рассмотрения</w:delText>
        </w:r>
      </w:del>
    </w:p>
    <w:p w14:paraId="55970BD6" w14:textId="093446A0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1029" w:author="Пользователь" w:date="2022-12-26T15:03:00Z"/>
          <w:rFonts w:ascii="Times New Roman" w:hAnsi="Times New Roman"/>
          <w:b/>
          <w:color w:val="000000" w:themeColor="text1"/>
          <w:sz w:val="24"/>
          <w:szCs w:val="24"/>
        </w:rPr>
        <w:pPrChange w:id="1030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</w:p>
    <w:p w14:paraId="1EADF4A0" w14:textId="7259D195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1031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032" w:author="Пользователь" w:date="2022-12-26T15:03:00Z">
          <w:pPr>
            <w:autoSpaceDE w:val="0"/>
            <w:autoSpaceDN w:val="0"/>
            <w:spacing w:after="0" w:line="240" w:lineRule="auto"/>
            <w:jc w:val="right"/>
          </w:pPr>
        </w:pPrChange>
      </w:pPr>
      <w:del w:id="103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«__» __________ 20___ г.</w:delText>
        </w:r>
      </w:del>
    </w:p>
    <w:p w14:paraId="128E5679" w14:textId="7ACA4347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1034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1035" w:author="Пользователь" w:date="2022-12-26T15:03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302E6A" w:rsidRPr="00302E6A" w:rsidDel="001E7421" w14:paraId="5D9833AE" w14:textId="2B723AB7" w:rsidTr="00890957">
        <w:trPr>
          <w:trHeight w:val="165"/>
          <w:del w:id="1036" w:author="Пользователь" w:date="2022-12-26T15:03:00Z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79982A35" w14:textId="3C83E84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right"/>
              <w:rPr>
                <w:del w:id="1037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038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302E6A" w:rsidRPr="00302E6A" w:rsidDel="001E7421" w14:paraId="28765227" w14:textId="2AC571C8" w:rsidTr="00890957">
        <w:trPr>
          <w:trHeight w:val="126"/>
          <w:del w:id="1039" w:author="Пользователь" w:date="2022-12-26T15:03:00Z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330380F0" w14:textId="5843594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right"/>
              <w:rPr>
                <w:del w:id="1040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041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right"/>
                </w:pPr>
              </w:pPrChange>
            </w:pPr>
          </w:p>
        </w:tc>
      </w:tr>
      <w:tr w:rsidR="00564F60" w:rsidRPr="00302E6A" w:rsidDel="001E7421" w14:paraId="5E07FBC7" w14:textId="6B1A5406" w:rsidTr="00890957">
        <w:trPr>
          <w:trHeight w:val="135"/>
          <w:del w:id="1042" w:author="Пользователь" w:date="2022-12-26T15:03:00Z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5E3A6946" w14:textId="0143578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043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044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  <w:del w:id="1045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      </w:r>
            </w:del>
          </w:p>
          <w:p w14:paraId="01E58ABC" w14:textId="0F8136A7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046" w:author="Пользователь" w:date="2022-12-26T15:03:00Z"/>
                <w:rFonts w:ascii="Times New Roman" w:hAnsi="Times New Roman"/>
                <w:color w:val="000000" w:themeColor="text1"/>
                <w:sz w:val="18"/>
                <w:szCs w:val="18"/>
              </w:rPr>
              <w:pPrChange w:id="1047" w:author="Пользователь" w:date="2022-12-26T15:03:00Z">
                <w:pPr>
                  <w:autoSpaceDE w:val="0"/>
                  <w:autoSpaceDN w:val="0"/>
                  <w:spacing w:after="0" w:line="240" w:lineRule="auto"/>
                  <w:jc w:val="center"/>
                </w:pPr>
              </w:pPrChange>
            </w:pPr>
          </w:p>
        </w:tc>
      </w:tr>
    </w:tbl>
    <w:p w14:paraId="7352E4F2" w14:textId="6C1647BA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right"/>
        <w:rPr>
          <w:del w:id="1048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1049" w:author="Пользователь" w:date="2022-12-26T15:03:00Z">
          <w:pPr>
            <w:autoSpaceDE w:val="0"/>
            <w:autoSpaceDN w:val="0"/>
            <w:spacing w:after="0" w:line="240" w:lineRule="auto"/>
            <w:jc w:val="right"/>
          </w:pPr>
        </w:pPrChange>
      </w:pPr>
    </w:p>
    <w:p w14:paraId="4E261F16" w14:textId="4A5260BD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 w:firstLine="708"/>
        <w:jc w:val="both"/>
        <w:rPr>
          <w:del w:id="1050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051" w:author="Пользователь" w:date="2022-12-26T15:03:00Z">
          <w:pPr>
            <w:spacing w:after="0" w:line="240" w:lineRule="auto"/>
            <w:ind w:firstLine="708"/>
            <w:jc w:val="both"/>
          </w:pPr>
        </w:pPrChange>
      </w:pPr>
      <w:del w:id="1052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Прошу оставить  заявление о выдаче разрешения </w:delText>
        </w:r>
        <w:r w:rsidRPr="00302E6A" w:rsidDel="001E7421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>на ввод объекта в эксплуатацию</w:delText>
        </w:r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 от ________________№_________________ без рассмотрения.</w:delText>
        </w:r>
      </w:del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302E6A" w:rsidRPr="00302E6A" w:rsidDel="001E7421" w14:paraId="75821A42" w14:textId="53CF7619" w:rsidTr="00890957">
        <w:trPr>
          <w:trHeight w:val="540"/>
          <w:del w:id="1053" w:author="Пользователь" w:date="2022-12-26T15:03:00Z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27835C8B" w14:textId="2ACE9FA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contextualSpacing/>
              <w:jc w:val="center"/>
              <w:rPr>
                <w:del w:id="105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55" w:author="Пользователь" w:date="2022-12-26T15:03:00Z">
                <w:pPr>
                  <w:framePr w:hSpace="180" w:wrap="around" w:vAnchor="text" w:hAnchor="margin" w:y="314"/>
                  <w:ind w:left="720"/>
                  <w:contextualSpacing/>
                  <w:jc w:val="center"/>
                </w:pPr>
              </w:pPrChange>
            </w:pPr>
            <w:del w:id="105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 Сведения о застройщике</w:delText>
              </w:r>
            </w:del>
          </w:p>
        </w:tc>
      </w:tr>
      <w:tr w:rsidR="00302E6A" w:rsidRPr="00302E6A" w:rsidDel="001E7421" w14:paraId="5589FB6E" w14:textId="1BEB9620" w:rsidTr="00890957">
        <w:trPr>
          <w:trHeight w:val="605"/>
          <w:del w:id="1057" w:author="Пользователь" w:date="2022-12-26T15:03:00Z"/>
        </w:trPr>
        <w:tc>
          <w:tcPr>
            <w:tcW w:w="1043" w:type="dxa"/>
          </w:tcPr>
          <w:p w14:paraId="1B36470C" w14:textId="6CE23E3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058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59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106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</w:delText>
              </w:r>
            </w:del>
          </w:p>
        </w:tc>
        <w:tc>
          <w:tcPr>
            <w:tcW w:w="4627" w:type="dxa"/>
          </w:tcPr>
          <w:p w14:paraId="0C504E96" w14:textId="4824485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6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62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106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физическом лице, в случае если застройщиком является физическое лицо:</w:delText>
              </w:r>
            </w:del>
          </w:p>
        </w:tc>
        <w:tc>
          <w:tcPr>
            <w:tcW w:w="4253" w:type="dxa"/>
          </w:tcPr>
          <w:p w14:paraId="7FE37EF2" w14:textId="32F92AC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64" w:author="Пользователь" w:date="2022-12-26T15:03:00Z"/>
                <w:rFonts w:ascii="Times New Roman" w:eastAsia="Calibri" w:hAnsi="Times New Roman"/>
                <w:color w:val="000000" w:themeColor="text1"/>
                <w:lang w:eastAsia="en-US"/>
              </w:rPr>
              <w:pPrChange w:id="1065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13000F13" w14:textId="02A4C3DD" w:rsidTr="00890957">
        <w:trPr>
          <w:trHeight w:val="428"/>
          <w:del w:id="1066" w:author="Пользователь" w:date="2022-12-26T15:03:00Z"/>
        </w:trPr>
        <w:tc>
          <w:tcPr>
            <w:tcW w:w="1043" w:type="dxa"/>
          </w:tcPr>
          <w:p w14:paraId="297F8BFF" w14:textId="4D21FE6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06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68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106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1.1.1</w:delText>
              </w:r>
            </w:del>
          </w:p>
        </w:tc>
        <w:tc>
          <w:tcPr>
            <w:tcW w:w="4627" w:type="dxa"/>
          </w:tcPr>
          <w:p w14:paraId="1D2A71BB" w14:textId="02CE8FB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70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71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1072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Фамилия, имя, отчество (при наличии)</w:delText>
              </w:r>
            </w:del>
          </w:p>
        </w:tc>
        <w:tc>
          <w:tcPr>
            <w:tcW w:w="4253" w:type="dxa"/>
          </w:tcPr>
          <w:p w14:paraId="0059E057" w14:textId="496D56B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73" w:author="Пользователь" w:date="2022-12-26T15:03:00Z"/>
                <w:rFonts w:ascii="Times New Roman" w:eastAsia="Calibri" w:hAnsi="Times New Roman"/>
                <w:color w:val="000000" w:themeColor="text1"/>
                <w:lang w:eastAsia="en-US"/>
              </w:rPr>
              <w:pPrChange w:id="1074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15FFFE65" w14:textId="24D5E20A" w:rsidTr="00890957">
        <w:trPr>
          <w:trHeight w:val="753"/>
          <w:del w:id="1075" w:author="Пользователь" w:date="2022-12-26T15:03:00Z"/>
        </w:trPr>
        <w:tc>
          <w:tcPr>
            <w:tcW w:w="1043" w:type="dxa"/>
          </w:tcPr>
          <w:p w14:paraId="044EF87D" w14:textId="7E9036D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07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77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1078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1.1.2</w:delText>
              </w:r>
            </w:del>
          </w:p>
        </w:tc>
        <w:tc>
          <w:tcPr>
            <w:tcW w:w="4627" w:type="dxa"/>
          </w:tcPr>
          <w:p w14:paraId="649F982C" w14:textId="0EAF43A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79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80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108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 xml:space="preserve">Реквизиты документа, удостоверяющего личность 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(не указываются в случае, если застройщик является индивидуальным предпринимателем)</w:delText>
              </w:r>
            </w:del>
          </w:p>
        </w:tc>
        <w:tc>
          <w:tcPr>
            <w:tcW w:w="4253" w:type="dxa"/>
          </w:tcPr>
          <w:p w14:paraId="599DCE4B" w14:textId="74C42BE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82" w:author="Пользователь" w:date="2022-12-26T15:03:00Z"/>
                <w:rFonts w:ascii="Times New Roman" w:eastAsia="Calibri" w:hAnsi="Times New Roman"/>
                <w:color w:val="000000" w:themeColor="text1"/>
                <w:lang w:eastAsia="en-US"/>
              </w:rPr>
              <w:pPrChange w:id="1083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478B0DE6" w14:textId="1F18AE20" w:rsidTr="00890957">
        <w:trPr>
          <w:trHeight w:val="665"/>
          <w:del w:id="1084" w:author="Пользователь" w:date="2022-12-26T15:03:00Z"/>
        </w:trPr>
        <w:tc>
          <w:tcPr>
            <w:tcW w:w="1043" w:type="dxa"/>
          </w:tcPr>
          <w:p w14:paraId="18CF38CB" w14:textId="7FE6D68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08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86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108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1.1.3</w:delText>
              </w:r>
            </w:del>
          </w:p>
        </w:tc>
        <w:tc>
          <w:tcPr>
            <w:tcW w:w="4627" w:type="dxa"/>
          </w:tcPr>
          <w:p w14:paraId="60C27DE4" w14:textId="163E593E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88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89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109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 индивидуального предпринимателя</w:delText>
              </w:r>
            </w:del>
          </w:p>
        </w:tc>
        <w:tc>
          <w:tcPr>
            <w:tcW w:w="4253" w:type="dxa"/>
          </w:tcPr>
          <w:p w14:paraId="20646BDF" w14:textId="70F26BA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91" w:author="Пользователь" w:date="2022-12-26T15:03:00Z"/>
                <w:rFonts w:ascii="Times New Roman" w:eastAsia="Calibri" w:hAnsi="Times New Roman"/>
                <w:color w:val="000000" w:themeColor="text1"/>
                <w:lang w:eastAsia="en-US"/>
              </w:rPr>
              <w:pPrChange w:id="1092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4682CA8F" w14:textId="286BF350" w:rsidTr="00890957">
        <w:trPr>
          <w:trHeight w:val="279"/>
          <w:del w:id="1093" w:author="Пользователь" w:date="2022-12-26T15:03:00Z"/>
        </w:trPr>
        <w:tc>
          <w:tcPr>
            <w:tcW w:w="1043" w:type="dxa"/>
          </w:tcPr>
          <w:p w14:paraId="3CA0F9C3" w14:textId="01D6CD2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09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95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109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</w:delText>
              </w:r>
            </w:del>
          </w:p>
        </w:tc>
        <w:tc>
          <w:tcPr>
            <w:tcW w:w="4627" w:type="dxa"/>
          </w:tcPr>
          <w:p w14:paraId="069A7314" w14:textId="5B5F186D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097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098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109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Сведения о юридическом лице:</w:delText>
              </w:r>
            </w:del>
          </w:p>
        </w:tc>
        <w:tc>
          <w:tcPr>
            <w:tcW w:w="4253" w:type="dxa"/>
          </w:tcPr>
          <w:p w14:paraId="6E3D7372" w14:textId="6A39046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00" w:author="Пользователь" w:date="2022-12-26T15:03:00Z"/>
                <w:rFonts w:ascii="Times New Roman" w:eastAsia="Calibri" w:hAnsi="Times New Roman"/>
                <w:color w:val="000000" w:themeColor="text1"/>
                <w:lang w:eastAsia="en-US"/>
              </w:rPr>
              <w:pPrChange w:id="1101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53DBDE2B" w14:textId="40B922D6" w:rsidTr="00890957">
        <w:trPr>
          <w:trHeight w:val="175"/>
          <w:del w:id="1102" w:author="Пользователь" w:date="2022-12-26T15:03:00Z"/>
        </w:trPr>
        <w:tc>
          <w:tcPr>
            <w:tcW w:w="1043" w:type="dxa"/>
          </w:tcPr>
          <w:p w14:paraId="22A1AA64" w14:textId="5BC67F4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103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104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110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1.2.1</w:delText>
              </w:r>
            </w:del>
          </w:p>
        </w:tc>
        <w:tc>
          <w:tcPr>
            <w:tcW w:w="4627" w:type="dxa"/>
          </w:tcPr>
          <w:p w14:paraId="2F127B05" w14:textId="2EB79C7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06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107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1108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Полное наименование</w:delText>
              </w:r>
            </w:del>
          </w:p>
        </w:tc>
        <w:tc>
          <w:tcPr>
            <w:tcW w:w="4253" w:type="dxa"/>
          </w:tcPr>
          <w:p w14:paraId="73064D99" w14:textId="54FB1DF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09" w:author="Пользователь" w:date="2022-12-26T15:03:00Z"/>
                <w:rFonts w:ascii="Times New Roman" w:eastAsia="Calibri" w:hAnsi="Times New Roman"/>
                <w:color w:val="000000" w:themeColor="text1"/>
                <w:lang w:eastAsia="en-US"/>
              </w:rPr>
              <w:pPrChange w:id="1110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2C15D85D" w14:textId="24000832" w:rsidTr="00890957">
        <w:trPr>
          <w:trHeight w:val="901"/>
          <w:del w:id="1111" w:author="Пользователь" w:date="2022-12-26T15:03:00Z"/>
        </w:trPr>
        <w:tc>
          <w:tcPr>
            <w:tcW w:w="1043" w:type="dxa"/>
          </w:tcPr>
          <w:p w14:paraId="34E6ED91" w14:textId="0067F25A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112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113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1114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1.2.2</w:delText>
              </w:r>
            </w:del>
          </w:p>
        </w:tc>
        <w:tc>
          <w:tcPr>
            <w:tcW w:w="4627" w:type="dxa"/>
          </w:tcPr>
          <w:p w14:paraId="1A349444" w14:textId="733D445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15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116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111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Основной государственный регистрационный номер</w:delText>
              </w:r>
            </w:del>
          </w:p>
        </w:tc>
        <w:tc>
          <w:tcPr>
            <w:tcW w:w="4253" w:type="dxa"/>
          </w:tcPr>
          <w:p w14:paraId="6E28BE35" w14:textId="1072ED23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18" w:author="Пользователь" w:date="2022-12-26T15:03:00Z"/>
                <w:rFonts w:ascii="Times New Roman" w:eastAsia="Calibri" w:hAnsi="Times New Roman"/>
                <w:color w:val="000000" w:themeColor="text1"/>
                <w:lang w:eastAsia="en-US"/>
              </w:rPr>
              <w:pPrChange w:id="1119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  <w:tr w:rsidR="00302E6A" w:rsidRPr="00302E6A" w:rsidDel="001E7421" w14:paraId="57364615" w14:textId="5A22E9DA" w:rsidTr="00890957">
        <w:trPr>
          <w:trHeight w:val="1093"/>
          <w:del w:id="1120" w:author="Пользователь" w:date="2022-12-26T15:03:00Z"/>
        </w:trPr>
        <w:tc>
          <w:tcPr>
            <w:tcW w:w="1043" w:type="dxa"/>
          </w:tcPr>
          <w:p w14:paraId="5D1A2AD8" w14:textId="35AEF7B9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121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122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  <w:jc w:val="center"/>
                </w:pPr>
              </w:pPrChange>
            </w:pPr>
            <w:del w:id="112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1.2.3</w:delText>
              </w:r>
            </w:del>
          </w:p>
        </w:tc>
        <w:tc>
          <w:tcPr>
            <w:tcW w:w="4627" w:type="dxa"/>
          </w:tcPr>
          <w:p w14:paraId="4FEA901C" w14:textId="165C81F2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24" w:author="Пользователь" w:date="2022-12-26T15:03:00Z"/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pPrChange w:id="1125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  <w:del w:id="112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8"/>
                  <w:szCs w:val="28"/>
                  <w:lang w:eastAsia="en-US"/>
                </w:rPr>
                <w:delText>Идентификационный номер налогоплательщика – юридического лица</w:delText>
              </w:r>
            </w:del>
          </w:p>
        </w:tc>
        <w:tc>
          <w:tcPr>
            <w:tcW w:w="4253" w:type="dxa"/>
          </w:tcPr>
          <w:p w14:paraId="74A774BC" w14:textId="75F1D91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27" w:author="Пользователь" w:date="2022-12-26T15:03:00Z"/>
                <w:rFonts w:ascii="Times New Roman" w:eastAsia="Calibri" w:hAnsi="Times New Roman"/>
                <w:color w:val="000000" w:themeColor="text1"/>
                <w:lang w:eastAsia="en-US"/>
              </w:rPr>
              <w:pPrChange w:id="1128" w:author="Пользователь" w:date="2022-12-26T15:03:00Z">
                <w:pPr>
                  <w:framePr w:hSpace="180" w:wrap="around" w:vAnchor="text" w:hAnchor="margin" w:y="314"/>
                  <w:spacing w:after="160" w:line="259" w:lineRule="auto"/>
                </w:pPr>
              </w:pPrChange>
            </w:pPr>
          </w:p>
        </w:tc>
      </w:tr>
    </w:tbl>
    <w:p w14:paraId="582B8226" w14:textId="08723294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 w:right="423"/>
        <w:jc w:val="both"/>
        <w:rPr>
          <w:del w:id="1129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1130" w:author="Пользователь" w:date="2022-12-26T15:03:00Z">
          <w:pPr>
            <w:spacing w:after="0"/>
            <w:ind w:right="423"/>
            <w:jc w:val="both"/>
          </w:pPr>
        </w:pPrChange>
      </w:pPr>
    </w:p>
    <w:p w14:paraId="182CC293" w14:textId="65925A79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1131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132" w:author="Пользователь" w:date="2022-12-26T15:03:00Z">
          <w:pPr>
            <w:spacing w:after="0" w:line="240" w:lineRule="auto"/>
          </w:pPr>
        </w:pPrChange>
      </w:pPr>
      <w:del w:id="1133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Приложение:___________________________________________________________</w:delText>
        </w:r>
      </w:del>
    </w:p>
    <w:p w14:paraId="083141EB" w14:textId="05B2271D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1134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135" w:author="Пользователь" w:date="2022-12-26T15:03:00Z">
          <w:pPr>
            <w:spacing w:after="0" w:line="240" w:lineRule="auto"/>
          </w:pPr>
        </w:pPrChange>
      </w:pPr>
      <w:del w:id="1136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Номер телефона и адрес электронной почты для связи:_______________________</w:delText>
        </w:r>
      </w:del>
    </w:p>
    <w:p w14:paraId="64BA96E8" w14:textId="28C16861" w:rsidR="00564F60" w:rsidRPr="00302E6A" w:rsidDel="001E7421" w:rsidRDefault="00564F60" w:rsidP="001E7421">
      <w:pPr>
        <w:tabs>
          <w:tab w:val="left" w:pos="1968"/>
        </w:tabs>
        <w:autoSpaceDE w:val="0"/>
        <w:autoSpaceDN w:val="0"/>
        <w:spacing w:after="0" w:line="240" w:lineRule="auto"/>
        <w:ind w:left="5670"/>
        <w:rPr>
          <w:del w:id="1137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138" w:author="Пользователь" w:date="2022-12-26T15:03:00Z">
          <w:pPr>
            <w:tabs>
              <w:tab w:val="left" w:pos="1968"/>
            </w:tabs>
            <w:spacing w:after="0" w:line="240" w:lineRule="auto"/>
          </w:pPr>
        </w:pPrChange>
      </w:pPr>
      <w:del w:id="1139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Результат рассмотрения настоящего заявления прошу:</w:delText>
        </w:r>
      </w:del>
    </w:p>
    <w:p w14:paraId="653C2782" w14:textId="1ECE210A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1140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1141" w:author="Пользователь" w:date="2022-12-26T15:03:00Z">
          <w:pPr>
            <w:spacing w:after="0" w:line="240" w:lineRule="auto"/>
          </w:pPr>
        </w:pPrChange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302E6A" w:rsidRPr="00302E6A" w:rsidDel="001E7421" w14:paraId="5D2E9F06" w14:textId="0E49CA95" w:rsidTr="00890957">
        <w:trPr>
          <w:del w:id="1142" w:author="Пользователь" w:date="2022-12-26T15:03:00Z"/>
        </w:trPr>
        <w:tc>
          <w:tcPr>
            <w:tcW w:w="8788" w:type="dxa"/>
            <w:shd w:val="clear" w:color="auto" w:fill="auto"/>
          </w:tcPr>
          <w:p w14:paraId="4FC48F46" w14:textId="0A92B63B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1143" w:author="Пользователь" w:date="2022-12-26T15:03:00Z"/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pPrChange w:id="1144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1145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delText>
              </w:r>
            </w:del>
          </w:p>
        </w:tc>
        <w:tc>
          <w:tcPr>
            <w:tcW w:w="1130" w:type="dxa"/>
            <w:shd w:val="clear" w:color="auto" w:fill="auto"/>
          </w:tcPr>
          <w:p w14:paraId="42B96398" w14:textId="3965B7D2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1146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147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1E7421" w14:paraId="49F80EC0" w14:textId="0D193B17" w:rsidTr="00890957">
        <w:trPr>
          <w:del w:id="1148" w:author="Пользователь" w:date="2022-12-26T15:03:00Z"/>
        </w:trPr>
        <w:tc>
          <w:tcPr>
            <w:tcW w:w="8788" w:type="dxa"/>
            <w:shd w:val="clear" w:color="auto" w:fill="auto"/>
          </w:tcPr>
          <w:p w14:paraId="60979D18" w14:textId="67607317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1149" w:author="Пользователь" w:date="2022-12-26T15:03:00Z"/>
                <w:rFonts w:ascii="Times New Roman" w:hAnsi="Times New Roman"/>
                <w:color w:val="000000" w:themeColor="text1"/>
                <w:sz w:val="28"/>
                <w:szCs w:val="28"/>
              </w:rPr>
              <w:pPrChange w:id="1150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1151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выдать на бумажном носителе при личном обращении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 xml:space="preserve">в орган местного самоуправления 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либо в многофункциональный центр предоставления государственных и муниципальных услуг, расположенный по адресу: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br/>
                <w:delText>_______________________________________________________</w:delText>
              </w:r>
            </w:del>
          </w:p>
        </w:tc>
        <w:tc>
          <w:tcPr>
            <w:tcW w:w="1130" w:type="dxa"/>
            <w:shd w:val="clear" w:color="auto" w:fill="auto"/>
          </w:tcPr>
          <w:p w14:paraId="33727B7C" w14:textId="7A2C35CF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1152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153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1E7421" w14:paraId="4B40E013" w14:textId="5A264F7C" w:rsidTr="00890957">
        <w:trPr>
          <w:del w:id="1154" w:author="Пользователь" w:date="2022-12-26T15:03:00Z"/>
        </w:trPr>
        <w:tc>
          <w:tcPr>
            <w:tcW w:w="8788" w:type="dxa"/>
            <w:shd w:val="clear" w:color="auto" w:fill="auto"/>
          </w:tcPr>
          <w:p w14:paraId="4C5AB943" w14:textId="3F8DC4FF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1155" w:author="Пользователь" w:date="2022-12-26T15:03:00Z"/>
                <w:rFonts w:ascii="Times New Roman" w:hAnsi="Times New Roman"/>
                <w:color w:val="000000" w:themeColor="text1"/>
                <w:sz w:val="28"/>
                <w:szCs w:val="28"/>
              </w:rPr>
              <w:pPrChange w:id="1156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  <w:del w:id="1157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на бумажном носителе на почтовый адрес: _______________________________________________________</w:delText>
              </w:r>
            </w:del>
          </w:p>
        </w:tc>
        <w:tc>
          <w:tcPr>
            <w:tcW w:w="1130" w:type="dxa"/>
            <w:shd w:val="clear" w:color="auto" w:fill="auto"/>
          </w:tcPr>
          <w:p w14:paraId="4F820D31" w14:textId="3CCB3112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1158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159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1E7421" w14:paraId="49E5C437" w14:textId="314A412F" w:rsidTr="00890957">
        <w:trPr>
          <w:del w:id="1160" w:author="Пользователь" w:date="2022-12-26T15:03:00Z"/>
        </w:trPr>
        <w:tc>
          <w:tcPr>
            <w:tcW w:w="8788" w:type="dxa"/>
            <w:shd w:val="clear" w:color="auto" w:fill="auto"/>
          </w:tcPr>
          <w:p w14:paraId="12E1197D" w14:textId="25FDBD78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jc w:val="both"/>
              <w:rPr>
                <w:del w:id="1161" w:author="Пользователь" w:date="2022-12-26T15:03:00Z"/>
                <w:rFonts w:ascii="Times New Roman" w:hAnsi="Times New Roman"/>
                <w:color w:val="000000" w:themeColor="text1"/>
                <w:sz w:val="28"/>
                <w:szCs w:val="28"/>
              </w:rPr>
              <w:pPrChange w:id="1162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  <w:jc w:val="both"/>
                </w:pPr>
              </w:pPrChange>
            </w:pPr>
            <w:del w:id="1163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delText>направить в форме электронного документа в личный кабинет в единой информационной системе жилищного строительства</w:delText>
              </w:r>
            </w:del>
          </w:p>
        </w:tc>
        <w:tc>
          <w:tcPr>
            <w:tcW w:w="1130" w:type="dxa"/>
            <w:shd w:val="clear" w:color="auto" w:fill="auto"/>
          </w:tcPr>
          <w:p w14:paraId="609B890E" w14:textId="125A67BC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/>
              <w:rPr>
                <w:del w:id="1164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165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suppressOverlap/>
                </w:pPr>
              </w:pPrChange>
            </w:pPr>
          </w:p>
        </w:tc>
      </w:tr>
      <w:tr w:rsidR="00302E6A" w:rsidRPr="00302E6A" w:rsidDel="001E7421" w14:paraId="73EAC506" w14:textId="3D65551E" w:rsidTr="00890957">
        <w:trPr>
          <w:del w:id="1166" w:author="Пользователь" w:date="2022-12-26T15:03:00Z"/>
        </w:trPr>
        <w:tc>
          <w:tcPr>
            <w:tcW w:w="9918" w:type="dxa"/>
            <w:gridSpan w:val="2"/>
            <w:shd w:val="clear" w:color="auto" w:fill="auto"/>
          </w:tcPr>
          <w:p w14:paraId="0EA53B90" w14:textId="1A154784" w:rsidR="00564F60" w:rsidRPr="00302E6A" w:rsidDel="001E7421" w:rsidRDefault="00564F60" w:rsidP="001E7421">
            <w:pPr>
              <w:autoSpaceDE w:val="0"/>
              <w:autoSpaceDN w:val="0"/>
              <w:spacing w:before="120" w:after="0" w:line="240" w:lineRule="auto"/>
              <w:ind w:left="5670" w:right="255"/>
              <w:jc w:val="center"/>
              <w:rPr>
                <w:del w:id="1167" w:author="Пользователь" w:date="2022-12-26T15:03:00Z"/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pPrChange w:id="1168" w:author="Пользователь" w:date="2022-12-26T15:03:00Z">
                <w:pPr>
                  <w:framePr w:hSpace="180" w:wrap="around" w:vAnchor="text" w:hAnchor="text" w:y="1"/>
                  <w:autoSpaceDE w:val="0"/>
                  <w:autoSpaceDN w:val="0"/>
                  <w:spacing w:before="120" w:after="120" w:line="240" w:lineRule="auto"/>
                  <w:ind w:right="255"/>
                  <w:suppressOverlap/>
                  <w:jc w:val="center"/>
                </w:pPr>
              </w:pPrChange>
            </w:pPr>
            <w:del w:id="1169" w:author="Пользователь" w:date="2022-12-26T15:03:00Z">
              <w:r w:rsidRPr="00302E6A" w:rsidDel="001E7421">
                <w:rPr>
                  <w:rFonts w:ascii="Times New Roman" w:hAnsi="Times New Roman"/>
                  <w:i/>
                  <w:color w:val="000000" w:themeColor="text1"/>
                  <w:sz w:val="20"/>
                  <w:szCs w:val="20"/>
                </w:rPr>
                <w:delText>Указывается один из перечисленных способов</w:delText>
              </w:r>
            </w:del>
          </w:p>
        </w:tc>
      </w:tr>
    </w:tbl>
    <w:p w14:paraId="10955C7C" w14:textId="737F2248" w:rsidR="00564F60" w:rsidRPr="00302E6A" w:rsidDel="001E7421" w:rsidRDefault="00564F60" w:rsidP="001E7421">
      <w:pPr>
        <w:autoSpaceDE w:val="0"/>
        <w:autoSpaceDN w:val="0"/>
        <w:spacing w:before="120" w:after="0" w:line="240" w:lineRule="auto"/>
        <w:ind w:left="5670"/>
        <w:jc w:val="both"/>
        <w:rPr>
          <w:del w:id="1170" w:author="Пользователь" w:date="2022-12-26T15:03:00Z"/>
          <w:rFonts w:ascii="Times New Roman" w:hAnsi="Times New Roman"/>
          <w:color w:val="000000" w:themeColor="text1"/>
          <w:sz w:val="24"/>
          <w:szCs w:val="24"/>
        </w:rPr>
        <w:pPrChange w:id="1171" w:author="Пользователь" w:date="2022-12-26T15:03:00Z">
          <w:pPr>
            <w:autoSpaceDE w:val="0"/>
            <w:autoSpaceDN w:val="0"/>
            <w:spacing w:before="120" w:after="120" w:line="240" w:lineRule="auto"/>
            <w:jc w:val="both"/>
          </w:pPr>
        </w:pPrChange>
      </w:pPr>
    </w:p>
    <w:p w14:paraId="4D09CAB3" w14:textId="6F5321CF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rPr>
          <w:del w:id="1172" w:author="Пользователь" w:date="2022-12-26T15:03:00Z"/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  <w:pPrChange w:id="1173" w:author="Пользователь" w:date="2022-12-26T15:03:00Z">
          <w:pPr>
            <w:autoSpaceDE w:val="0"/>
            <w:autoSpaceDN w:val="0"/>
            <w:adjustRightInd w:val="0"/>
            <w:spacing w:after="0" w:line="240" w:lineRule="auto"/>
          </w:pPr>
        </w:pPrChange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686"/>
      </w:tblGrid>
      <w:tr w:rsidR="00302E6A" w:rsidRPr="00302E6A" w:rsidDel="001E7421" w14:paraId="760EB733" w14:textId="428DEA41" w:rsidTr="00890957">
        <w:trPr>
          <w:del w:id="1174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BB22413" w14:textId="6344F390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175" w:author="Пользователь" w:date="2022-12-26T15:03:00Z"/>
                <w:rFonts w:ascii="Times New Roman" w:hAnsi="Times New Roman"/>
                <w:color w:val="000000" w:themeColor="text1"/>
              </w:rPr>
              <w:pPrChange w:id="1176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EA7B8" w14:textId="6740D4C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77" w:author="Пользователь" w:date="2022-12-26T15:03:00Z"/>
                <w:rFonts w:ascii="Times New Roman" w:hAnsi="Times New Roman"/>
                <w:color w:val="000000" w:themeColor="text1"/>
              </w:rPr>
              <w:pPrChange w:id="1178" w:author="Пользователь" w:date="2022-12-26T15:03:00Z">
                <w:pPr/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52E3C" w14:textId="3D2F744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179" w:author="Пользователь" w:date="2022-12-26T15:03:00Z"/>
                <w:rFonts w:ascii="Times New Roman" w:hAnsi="Times New Roman"/>
                <w:color w:val="000000" w:themeColor="text1"/>
              </w:rPr>
              <w:pPrChange w:id="1180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B9F51" w14:textId="608C215A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81" w:author="Пользователь" w:date="2022-12-26T15:03:00Z"/>
                <w:rFonts w:ascii="Times New Roman" w:hAnsi="Times New Roman"/>
                <w:color w:val="000000" w:themeColor="text1"/>
              </w:rPr>
              <w:pPrChange w:id="1182" w:author="Пользователь" w:date="2022-12-26T15:03:00Z">
                <w:pPr/>
              </w:pPrChange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3BD95E" w14:textId="7AE872ED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183" w:author="Пользователь" w:date="2022-12-26T15:03:00Z"/>
                <w:rFonts w:ascii="Times New Roman" w:hAnsi="Times New Roman"/>
                <w:color w:val="000000" w:themeColor="text1"/>
              </w:rPr>
              <w:pPrChange w:id="1184" w:author="Пользователь" w:date="2022-12-26T15:03:00Z">
                <w:pPr>
                  <w:jc w:val="center"/>
                </w:pPr>
              </w:pPrChange>
            </w:pPr>
          </w:p>
        </w:tc>
      </w:tr>
      <w:tr w:rsidR="00564F60" w:rsidRPr="00302E6A" w:rsidDel="001E7421" w14:paraId="3D1A6745" w14:textId="5D9ACEC4" w:rsidTr="00890957">
        <w:trPr>
          <w:del w:id="1185" w:author="Пользователь" w:date="2022-12-26T15:03:00Z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D970761" w14:textId="596098B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186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1187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02E4CA" w14:textId="69CF0A1A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88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1189" w:author="Пользователь" w:date="2022-12-26T15:03:00Z">
                <w:pPr/>
              </w:pPrChange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0FD6FA" w14:textId="5693B8D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190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191" w:author="Пользователь" w:date="2022-12-26T15:03:00Z">
                <w:pPr>
                  <w:jc w:val="center"/>
                </w:pPr>
              </w:pPrChange>
            </w:pPr>
            <w:del w:id="119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B6F422" w14:textId="7C26D8B5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193" w:author="Пользователь" w:date="2022-12-26T15:03:00Z"/>
                <w:rFonts w:ascii="Times New Roman" w:hAnsi="Times New Roman"/>
                <w:color w:val="000000" w:themeColor="text1"/>
                <w:sz w:val="16"/>
                <w:szCs w:val="16"/>
              </w:rPr>
              <w:pPrChange w:id="1194" w:author="Пользователь" w:date="2022-12-26T15:03:00Z">
                <w:pPr/>
              </w:pPrChange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FC0A8DA" w14:textId="3D64C30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195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196" w:author="Пользователь" w:date="2022-12-26T15:03:00Z">
                <w:pPr>
                  <w:jc w:val="center"/>
                </w:pPr>
              </w:pPrChange>
            </w:pPr>
            <w:del w:id="1197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38F8A51F" w14:textId="16FB0C46" w:rsidR="00564F60" w:rsidRPr="00302E6A" w:rsidDel="001E7421" w:rsidRDefault="00564F60" w:rsidP="001E7421">
      <w:pPr>
        <w:pStyle w:val="a5"/>
        <w:autoSpaceDE w:val="0"/>
        <w:autoSpaceDN w:val="0"/>
        <w:ind w:left="5670"/>
        <w:jc w:val="center"/>
        <w:rPr>
          <w:del w:id="1198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199" w:author="Пользователь" w:date="2022-12-26T15:03:00Z">
          <w:pPr>
            <w:pStyle w:val="a5"/>
            <w:ind w:left="5387"/>
            <w:jc w:val="center"/>
          </w:pPr>
        </w:pPrChange>
      </w:pPr>
    </w:p>
    <w:p w14:paraId="35E3750C" w14:textId="3B162D8E" w:rsidR="00564F60" w:rsidRPr="00302E6A" w:rsidDel="001E7421" w:rsidRDefault="00564F60" w:rsidP="001E7421">
      <w:pPr>
        <w:autoSpaceDE w:val="0"/>
        <w:autoSpaceDN w:val="0"/>
        <w:spacing w:before="120" w:after="0" w:line="240" w:lineRule="auto"/>
        <w:ind w:left="5670"/>
        <w:rPr>
          <w:del w:id="1200" w:author="Пользователь" w:date="2022-12-26T15:03:00Z"/>
          <w:rFonts w:ascii="Times New Roman" w:hAnsi="Times New Roman"/>
          <w:b/>
          <w:color w:val="000000" w:themeColor="text1"/>
          <w:sz w:val="28"/>
          <w:szCs w:val="28"/>
        </w:rPr>
        <w:pPrChange w:id="1201" w:author="Пользователь" w:date="2022-12-26T15:03:00Z">
          <w:pPr>
            <w:spacing w:before="120"/>
          </w:pPr>
        </w:pPrChange>
      </w:pPr>
      <w:del w:id="1202" w:author="Пользователь" w:date="2022-12-26T15:03:00Z">
        <w:r w:rsidRPr="00302E6A" w:rsidDel="001E7421">
          <w:rPr>
            <w:color w:val="000000" w:themeColor="text1"/>
            <w:sz w:val="28"/>
            <w:szCs w:val="28"/>
          </w:rPr>
          <w:br w:type="page"/>
        </w:r>
      </w:del>
    </w:p>
    <w:p w14:paraId="339C3F04" w14:textId="5FF9E306" w:rsidR="005E118F" w:rsidDel="001E7421" w:rsidRDefault="005E118F" w:rsidP="001E7421">
      <w:pPr>
        <w:autoSpaceDE w:val="0"/>
        <w:autoSpaceDN w:val="0"/>
        <w:spacing w:after="0" w:line="240" w:lineRule="auto"/>
        <w:ind w:left="5670"/>
        <w:rPr>
          <w:del w:id="1203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204" w:author="Пользователь" w:date="2022-12-26T15:03:00Z">
          <w:pPr>
            <w:autoSpaceDE w:val="0"/>
            <w:autoSpaceDN w:val="0"/>
            <w:spacing w:after="0" w:line="240" w:lineRule="auto"/>
            <w:ind w:left="5670"/>
          </w:pPr>
        </w:pPrChange>
      </w:pPr>
      <w:del w:id="1205" w:author="Пользователь" w:date="2022-12-26T15:03:00Z"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9</w:delText>
        </w:r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39391989" w14:textId="2997A775" w:rsidR="00D45974" w:rsidDel="001E7421" w:rsidRDefault="00D45974" w:rsidP="001E7421">
      <w:pPr>
        <w:autoSpaceDE w:val="0"/>
        <w:autoSpaceDN w:val="0"/>
        <w:spacing w:after="0" w:line="240" w:lineRule="auto"/>
        <w:ind w:left="5670"/>
        <w:rPr>
          <w:del w:id="1206" w:author="Пользователь" w:date="2022-12-26T15:03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1207" w:author="Пользователь" w:date="2022-12-26T15:03:00Z">
          <w:pPr>
            <w:spacing w:after="0" w:line="240" w:lineRule="auto"/>
            <w:ind w:left="5670"/>
          </w:pPr>
        </w:pPrChange>
      </w:pPr>
      <w:del w:id="1208" w:author="Пользователь" w:date="2022-12-26T15:03:00Z"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56D7B026" w14:textId="3A000A1F" w:rsidR="00564F60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1209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210" w:author="Пользователь" w:date="2022-12-26T15:03:00Z">
          <w:pPr>
            <w:spacing w:after="0" w:line="240" w:lineRule="auto"/>
            <w:ind w:left="5387"/>
            <w:jc w:val="center"/>
          </w:pPr>
        </w:pPrChange>
      </w:pPr>
    </w:p>
    <w:p w14:paraId="4BC23502" w14:textId="2E912034" w:rsidR="005E118F" w:rsidRPr="00302E6A" w:rsidDel="001E7421" w:rsidRDefault="005E118F" w:rsidP="001E7421">
      <w:pPr>
        <w:autoSpaceDE w:val="0"/>
        <w:autoSpaceDN w:val="0"/>
        <w:spacing w:after="0" w:line="240" w:lineRule="auto"/>
        <w:ind w:left="5670"/>
        <w:jc w:val="center"/>
        <w:rPr>
          <w:del w:id="1211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212" w:author="Пользователь" w:date="2022-12-26T15:03:00Z">
          <w:pPr>
            <w:spacing w:after="0" w:line="240" w:lineRule="auto"/>
            <w:ind w:left="5387"/>
            <w:jc w:val="center"/>
          </w:pPr>
        </w:pPrChange>
      </w:pPr>
    </w:p>
    <w:p w14:paraId="2B8D7ECB" w14:textId="108D35AC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1213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</w:rPr>
        <w:pPrChange w:id="1214" w:author="Пользователь" w:date="2022-12-26T15:03:00Z">
          <w:pPr>
            <w:autoSpaceDE w:val="0"/>
            <w:autoSpaceDN w:val="0"/>
            <w:adjustRightInd w:val="0"/>
            <w:spacing w:after="0" w:line="240" w:lineRule="auto"/>
            <w:jc w:val="right"/>
          </w:pPr>
        </w:pPrChange>
      </w:pPr>
    </w:p>
    <w:p w14:paraId="6E45F52E" w14:textId="59D7B27F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del w:id="1215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216" w:author="Пользователь" w:date="2022-12-26T15:03:00Z">
          <w:pPr>
            <w:autoSpaceDE w:val="0"/>
            <w:autoSpaceDN w:val="0"/>
            <w:adjustRightInd w:val="0"/>
            <w:spacing w:after="0"/>
            <w:jc w:val="right"/>
            <w:outlineLvl w:val="0"/>
          </w:pPr>
        </w:pPrChange>
      </w:pPr>
      <w:bookmarkStart w:id="1217" w:name="_Toc117168324"/>
      <w:del w:id="1218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Кому ___________________________________</w:delText>
        </w:r>
        <w:bookmarkEnd w:id="1217"/>
      </w:del>
    </w:p>
    <w:p w14:paraId="0CDBD1D6" w14:textId="38D84746" w:rsidR="00564F60" w:rsidRPr="00302E6A" w:rsidDel="001E7421" w:rsidRDefault="00564F60" w:rsidP="001E7421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left="5670"/>
        <w:jc w:val="center"/>
        <w:rPr>
          <w:del w:id="1219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1220" w:author="Пользователь" w:date="2022-12-26T15:03:00Z">
          <w:pPr>
            <w:pBdr>
              <w:bottom w:val="single" w:sz="12" w:space="0" w:color="auto"/>
            </w:pBd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1221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delText>
        </w:r>
      </w:del>
    </w:p>
    <w:p w14:paraId="680DB669" w14:textId="2DEDA2D0" w:rsidR="00564F60" w:rsidRPr="00302E6A" w:rsidDel="001E7421" w:rsidRDefault="00564F60" w:rsidP="001E7421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left="5670"/>
        <w:jc w:val="both"/>
        <w:rPr>
          <w:del w:id="1222" w:author="Пользователь" w:date="2022-12-26T15:03:00Z"/>
          <w:rFonts w:ascii="Times New Roman" w:hAnsi="Times New Roman"/>
          <w:color w:val="000000" w:themeColor="text1"/>
          <w:sz w:val="27"/>
          <w:szCs w:val="27"/>
        </w:rPr>
        <w:pPrChange w:id="1223" w:author="Пользователь" w:date="2022-12-26T15:03:00Z">
          <w:pPr>
            <w:pBdr>
              <w:bottom w:val="single" w:sz="12" w:space="0" w:color="auto"/>
            </w:pBdr>
            <w:autoSpaceDE w:val="0"/>
            <w:autoSpaceDN w:val="0"/>
            <w:adjustRightInd w:val="0"/>
            <w:spacing w:after="0"/>
            <w:ind w:left="4820"/>
            <w:jc w:val="both"/>
          </w:pPr>
        </w:pPrChange>
      </w:pPr>
      <w:del w:id="1224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7"/>
            <w:szCs w:val="27"/>
          </w:rPr>
          <w:delText xml:space="preserve"> </w:delText>
        </w:r>
      </w:del>
    </w:p>
    <w:p w14:paraId="711BD8C5" w14:textId="5EE41CA9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1225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1226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  <w:del w:id="1227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почтовый индекс и адрес, телефон, адрес электронной почты)</w:delText>
        </w:r>
      </w:del>
    </w:p>
    <w:p w14:paraId="5457FCB8" w14:textId="702C6884" w:rsidR="00564F60" w:rsidRPr="00302E6A" w:rsidDel="001E7421" w:rsidRDefault="00564F60" w:rsidP="001E742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del w:id="1228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229" w:author="Пользователь" w:date="2022-12-26T15:03:00Z">
          <w:pPr>
            <w:autoSpaceDE w:val="0"/>
            <w:autoSpaceDN w:val="0"/>
            <w:adjustRightInd w:val="0"/>
            <w:spacing w:after="0"/>
            <w:ind w:left="4820"/>
            <w:jc w:val="center"/>
          </w:pPr>
        </w:pPrChange>
      </w:pPr>
    </w:p>
    <w:p w14:paraId="5FA01F80" w14:textId="16AB9F9D" w:rsidR="00564F60" w:rsidRPr="00302E6A" w:rsidDel="001E7421" w:rsidRDefault="00564F60" w:rsidP="001E7421">
      <w:pPr>
        <w:autoSpaceDE w:val="0"/>
        <w:autoSpaceDN w:val="0"/>
        <w:spacing w:before="120" w:after="0" w:line="240" w:lineRule="auto"/>
        <w:ind w:left="5670"/>
        <w:jc w:val="center"/>
        <w:rPr>
          <w:del w:id="1230" w:author="Пользователь" w:date="2022-12-26T15:03:00Z"/>
          <w:b/>
          <w:bCs/>
          <w:color w:val="000000" w:themeColor="text1"/>
          <w:sz w:val="28"/>
          <w:szCs w:val="28"/>
        </w:rPr>
        <w:pPrChange w:id="1231" w:author="Пользователь" w:date="2022-12-26T15:03:00Z">
          <w:pPr>
            <w:spacing w:before="120"/>
            <w:jc w:val="center"/>
            <w:outlineLvl w:val="0"/>
          </w:pPr>
        </w:pPrChange>
      </w:pPr>
      <w:bookmarkStart w:id="1232" w:name="_Toc117168325"/>
      <w:del w:id="1233" w:author="Пользователь" w:date="2022-12-26T15:03:00Z">
        <w:r w:rsidRPr="00302E6A" w:rsidDel="001E7421">
          <w:rPr>
            <w:rFonts w:ascii="Times New Roman" w:hAnsi="Times New Roman"/>
            <w:b/>
            <w:color w:val="000000" w:themeColor="text1"/>
            <w:sz w:val="28"/>
            <w:szCs w:val="28"/>
          </w:rPr>
          <w:delText>Р Е Ш Е Н И Е</w:delText>
        </w:r>
        <w:r w:rsidRPr="00302E6A" w:rsidDel="001E7421">
          <w:rPr>
            <w:rFonts w:ascii="Times New Roman" w:hAnsi="Times New Roman"/>
            <w:b/>
            <w:color w:val="000000" w:themeColor="text1"/>
            <w:sz w:val="28"/>
            <w:szCs w:val="28"/>
          </w:rPr>
          <w:br/>
          <w:delText xml:space="preserve"> об оставлении заявления</w:delText>
        </w:r>
        <w:r w:rsidRPr="00302E6A" w:rsidDel="001E7421">
          <w:rPr>
            <w:color w:val="000000" w:themeColor="text1"/>
          </w:rPr>
          <w:delText xml:space="preserve"> </w:delText>
        </w:r>
        <w:r w:rsidRPr="00302E6A" w:rsidDel="001E7421">
          <w:rPr>
            <w:rFonts w:ascii="Times New Roman" w:hAnsi="Times New Roman"/>
            <w:b/>
            <w:color w:val="000000" w:themeColor="text1"/>
            <w:sz w:val="28"/>
            <w:szCs w:val="28"/>
          </w:rPr>
          <w:delText>о выдаче разрешения на ввод объекта в эксплуатацию без рассмотрения</w:delText>
        </w:r>
        <w:bookmarkEnd w:id="1232"/>
      </w:del>
    </w:p>
    <w:p w14:paraId="1CE54892" w14:textId="7E22A81B" w:rsidR="00564F60" w:rsidRPr="00302E6A" w:rsidDel="001E7421" w:rsidRDefault="00564F60" w:rsidP="001E742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del w:id="1234" w:author="Пользователь" w:date="2022-12-26T15:03:00Z"/>
          <w:rFonts w:ascii="Times New Roman" w:hAnsi="Times New Roman"/>
          <w:bCs/>
          <w:color w:val="000000" w:themeColor="text1"/>
          <w:sz w:val="24"/>
          <w:szCs w:val="24"/>
        </w:rPr>
        <w:pPrChange w:id="1235" w:author="Пользователь" w:date="2022-12-26T15:03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14:paraId="231DBF11" w14:textId="5F90912B" w:rsidR="00564F60" w:rsidRPr="00302E6A" w:rsidDel="001E7421" w:rsidRDefault="00564F60" w:rsidP="001E7421">
      <w:pPr>
        <w:widowControl w:val="0"/>
        <w:autoSpaceDE w:val="0"/>
        <w:autoSpaceDN w:val="0"/>
        <w:adjustRightInd w:val="0"/>
        <w:spacing w:after="0" w:line="240" w:lineRule="auto"/>
        <w:ind w:left="5670" w:firstLine="708"/>
        <w:rPr>
          <w:del w:id="1236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1237" w:author="Пользователь" w:date="2022-12-26T15:03:00Z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08"/>
          </w:pPr>
        </w:pPrChange>
      </w:pPr>
      <w:del w:id="1238" w:author="Пользователь" w:date="2022-12-26T15:03:00Z">
        <w:r w:rsidRPr="00302E6A" w:rsidDel="001E7421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>На основании Вашего заявления от __________№ _________ об оставлении</w:delText>
        </w:r>
        <w:r w:rsidRPr="00302E6A" w:rsidDel="001E7421">
          <w:rPr>
            <w:rFonts w:ascii="Times New Roman" w:hAnsi="Times New Roman"/>
            <w:bCs/>
            <w:color w:val="000000" w:themeColor="text1"/>
            <w:sz w:val="24"/>
            <w:szCs w:val="24"/>
          </w:rPr>
          <w:br/>
          <w:delText xml:space="preserve">                           </w:delText>
        </w:r>
        <w:r w:rsidRPr="00302E6A" w:rsidDel="001E7421">
          <w:rPr>
            <w:rFonts w:ascii="Times New Roman" w:hAnsi="Times New Roman"/>
            <w:bCs/>
            <w:color w:val="000000" w:themeColor="text1"/>
            <w:sz w:val="24"/>
            <w:szCs w:val="24"/>
          </w:rPr>
          <w:tab/>
        </w:r>
        <w:r w:rsidRPr="00302E6A" w:rsidDel="001E7421">
          <w:rPr>
            <w:rFonts w:ascii="Times New Roman" w:hAnsi="Times New Roman"/>
            <w:bCs/>
            <w:color w:val="000000" w:themeColor="text1"/>
            <w:sz w:val="24"/>
            <w:szCs w:val="24"/>
          </w:rPr>
          <w:tab/>
        </w:r>
        <w:r w:rsidRPr="00302E6A" w:rsidDel="001E7421">
          <w:rPr>
            <w:rFonts w:ascii="Times New Roman" w:hAnsi="Times New Roman"/>
            <w:bCs/>
            <w:color w:val="000000" w:themeColor="text1"/>
            <w:sz w:val="24"/>
            <w:szCs w:val="24"/>
          </w:rPr>
          <w:tab/>
        </w:r>
        <w:r w:rsidRPr="00302E6A" w:rsidDel="001E7421">
          <w:rPr>
            <w:rFonts w:ascii="Times New Roman" w:hAnsi="Times New Roman"/>
            <w:bCs/>
            <w:color w:val="000000" w:themeColor="text1"/>
            <w:sz w:val="24"/>
            <w:szCs w:val="24"/>
          </w:rPr>
          <w:tab/>
        </w:r>
        <w:r w:rsidRPr="00302E6A" w:rsidDel="001E7421">
          <w:rPr>
            <w:rFonts w:ascii="Times New Roman" w:hAnsi="Times New Roman"/>
            <w:bCs/>
            <w:color w:val="000000" w:themeColor="text1"/>
            <w:sz w:val="20"/>
            <w:szCs w:val="20"/>
          </w:rPr>
          <w:delText xml:space="preserve">                     </w:delText>
        </w:r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(дата и номер регистрации)</w:delText>
        </w:r>
      </w:del>
    </w:p>
    <w:p w14:paraId="4737A13A" w14:textId="6726C6A9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1239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1240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  <w:del w:id="1241" w:author="Пользователь" w:date="2022-12-26T15:03:00Z">
        <w:r w:rsidRPr="00302E6A" w:rsidDel="001E7421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>заявления о выдаче разрешения на ввод объекта в эксплуатацию без рассмотрения  ______________________________________________________________________</w:delText>
        </w:r>
        <w:r w:rsidRPr="00302E6A" w:rsidDel="001E7421">
          <w:rPr>
            <w:rFonts w:ascii="Times New Roman" w:hAnsi="Times New Roman"/>
            <w:bCs/>
            <w:color w:val="000000" w:themeColor="text1"/>
            <w:sz w:val="24"/>
            <w:szCs w:val="24"/>
          </w:rPr>
          <w:delText xml:space="preserve"> </w:delText>
        </w:r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delText>
        </w:r>
      </w:del>
    </w:p>
    <w:p w14:paraId="3C3114CC" w14:textId="55A0330F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center"/>
        <w:rPr>
          <w:del w:id="1242" w:author="Пользователь" w:date="2022-12-26T15:03:00Z"/>
          <w:rFonts w:ascii="Times New Roman" w:hAnsi="Times New Roman"/>
          <w:color w:val="000000" w:themeColor="text1"/>
          <w:sz w:val="18"/>
          <w:szCs w:val="18"/>
        </w:rPr>
        <w:pPrChange w:id="1243" w:author="Пользователь" w:date="2022-12-26T15:03:00Z">
          <w:pPr>
            <w:autoSpaceDE w:val="0"/>
            <w:autoSpaceDN w:val="0"/>
            <w:spacing w:after="0" w:line="240" w:lineRule="auto"/>
            <w:jc w:val="center"/>
          </w:pPr>
        </w:pPrChange>
      </w:pPr>
    </w:p>
    <w:p w14:paraId="41F7B113" w14:textId="544E15E5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jc w:val="both"/>
        <w:rPr>
          <w:del w:id="1244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245" w:author="Пользователь" w:date="2022-12-26T15:03:00Z">
          <w:pPr>
            <w:spacing w:after="0" w:line="240" w:lineRule="auto"/>
            <w:jc w:val="both"/>
          </w:pPr>
        </w:pPrChange>
      </w:pPr>
      <w:del w:id="1246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принято решение об оставлении заявления </w:delText>
        </w:r>
        <w:r w:rsidRPr="00302E6A" w:rsidDel="001E7421">
          <w:rPr>
            <w:rFonts w:ascii="Times New Roman" w:hAnsi="Times New Roman"/>
            <w:bCs/>
            <w:color w:val="000000" w:themeColor="text1"/>
            <w:sz w:val="28"/>
            <w:szCs w:val="28"/>
          </w:rPr>
          <w:delText>о выдаче разрешения на ввод объекта в эксплуатацию</w:delText>
        </w:r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 xml:space="preserve"> от _____________№___________  без рассмотрения.</w:delText>
        </w:r>
      </w:del>
    </w:p>
    <w:p w14:paraId="5650ED02" w14:textId="7BDB322A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1247" w:author="Пользователь" w:date="2022-12-26T15:03:00Z"/>
          <w:rFonts w:ascii="Times New Roman" w:hAnsi="Times New Roman"/>
          <w:color w:val="000000" w:themeColor="text1"/>
          <w:sz w:val="20"/>
          <w:szCs w:val="20"/>
        </w:rPr>
        <w:pPrChange w:id="1248" w:author="Пользователь" w:date="2022-12-26T15:03:00Z">
          <w:pPr>
            <w:spacing w:after="0" w:line="240" w:lineRule="auto"/>
          </w:pPr>
        </w:pPrChange>
      </w:pPr>
      <w:del w:id="1249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0"/>
            <w:szCs w:val="20"/>
          </w:rPr>
          <w:delText xml:space="preserve">                                                         (дата и номер регистрации)</w:delText>
        </w:r>
      </w:del>
    </w:p>
    <w:p w14:paraId="79A14E06" w14:textId="23206607" w:rsidR="00564F60" w:rsidRPr="00302E6A" w:rsidDel="001E7421" w:rsidRDefault="00564F60" w:rsidP="001E7421">
      <w:pPr>
        <w:pStyle w:val="ConsPlusNormal"/>
        <w:ind w:left="5670" w:firstLine="709"/>
        <w:jc w:val="both"/>
        <w:rPr>
          <w:del w:id="1250" w:author="Пользователь" w:date="2022-12-26T15:03:00Z"/>
          <w:bCs/>
          <w:color w:val="000000" w:themeColor="text1"/>
          <w:sz w:val="24"/>
          <w:szCs w:val="24"/>
        </w:rPr>
        <w:pPrChange w:id="1251" w:author="Пользователь" w:date="2022-12-26T15:03:00Z">
          <w:pPr>
            <w:pStyle w:val="ConsPlusNormal"/>
            <w:ind w:firstLine="709"/>
            <w:jc w:val="both"/>
          </w:pPr>
        </w:pPrChange>
      </w:pPr>
    </w:p>
    <w:p w14:paraId="3C3B3663" w14:textId="2CF6DC42" w:rsidR="00564F60" w:rsidRPr="00302E6A" w:rsidDel="001E7421" w:rsidRDefault="00564F60" w:rsidP="001E7421">
      <w:pPr>
        <w:pStyle w:val="ConsPlusNormal"/>
        <w:ind w:left="5670"/>
        <w:jc w:val="both"/>
        <w:rPr>
          <w:del w:id="1252" w:author="Пользователь" w:date="2022-12-26T15:03:00Z"/>
          <w:color w:val="000000" w:themeColor="text1"/>
          <w:sz w:val="24"/>
          <w:szCs w:val="24"/>
        </w:rPr>
        <w:pPrChange w:id="1253" w:author="Пользователь" w:date="2022-12-26T15:03:00Z">
          <w:pPr>
            <w:pStyle w:val="ConsPlusNormal"/>
            <w:jc w:val="both"/>
          </w:pPr>
        </w:pPrChange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2E6A" w:rsidRPr="00302E6A" w:rsidDel="001E7421" w14:paraId="777FC45D" w14:textId="7709E242" w:rsidTr="00890957">
        <w:trPr>
          <w:del w:id="1254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A257B2" w14:textId="156C8EE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255" w:author="Пользователь" w:date="2022-12-26T15:03:00Z"/>
                <w:rFonts w:ascii="Times New Roman" w:hAnsi="Times New Roman"/>
                <w:color w:val="000000" w:themeColor="text1"/>
              </w:rPr>
              <w:pPrChange w:id="1256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B186F" w14:textId="00B3970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257" w:author="Пользователь" w:date="2022-12-26T15:03:00Z"/>
                <w:rFonts w:ascii="Times New Roman" w:hAnsi="Times New Roman"/>
                <w:color w:val="000000" w:themeColor="text1"/>
              </w:rPr>
              <w:pPrChange w:id="1258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B55330" w14:textId="04B5B03A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259" w:author="Пользователь" w:date="2022-12-26T15:03:00Z"/>
                <w:rFonts w:ascii="Times New Roman" w:hAnsi="Times New Roman"/>
                <w:color w:val="000000" w:themeColor="text1"/>
              </w:rPr>
              <w:pPrChange w:id="1260" w:author="Пользователь" w:date="2022-12-26T15:03:00Z">
                <w:pPr>
                  <w:jc w:val="center"/>
                </w:pPr>
              </w:pPrChange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50B65" w14:textId="49365BE4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261" w:author="Пользователь" w:date="2022-12-26T15:03:00Z"/>
                <w:rFonts w:ascii="Times New Roman" w:hAnsi="Times New Roman"/>
                <w:color w:val="000000" w:themeColor="text1"/>
              </w:rPr>
              <w:pPrChange w:id="1262" w:author="Пользователь" w:date="2022-12-26T15:03:00Z">
                <w:pPr/>
              </w:pPrChange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D2C295" w14:textId="45700F5B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263" w:author="Пользователь" w:date="2022-12-26T15:03:00Z"/>
                <w:rFonts w:ascii="Times New Roman" w:hAnsi="Times New Roman"/>
                <w:color w:val="000000" w:themeColor="text1"/>
              </w:rPr>
              <w:pPrChange w:id="1264" w:author="Пользователь" w:date="2022-12-26T15:03:00Z">
                <w:pPr>
                  <w:jc w:val="center"/>
                </w:pPr>
              </w:pPrChange>
            </w:pPr>
          </w:p>
        </w:tc>
      </w:tr>
      <w:tr w:rsidR="00564F60" w:rsidRPr="00302E6A" w:rsidDel="001E7421" w14:paraId="01F3BFB1" w14:textId="2787A975" w:rsidTr="00890957">
        <w:trPr>
          <w:del w:id="1265" w:author="Пользователь" w:date="2022-12-26T15:03:00Z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B9D2422" w14:textId="37496E5C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266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267" w:author="Пользователь" w:date="2022-12-26T15:03:00Z">
                <w:pPr>
                  <w:jc w:val="center"/>
                </w:pPr>
              </w:pPrChange>
            </w:pPr>
            <w:del w:id="126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(должность)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803266" w14:textId="171B9631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269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270" w:author="Пользователь" w:date="2022-12-26T15:03:00Z">
                <w:pPr/>
              </w:pPrChange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F1A4B40" w14:textId="595C63F6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271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272" w:author="Пользователь" w:date="2022-12-26T15:03:00Z">
                <w:pPr>
                  <w:jc w:val="center"/>
                </w:pPr>
              </w:pPrChange>
            </w:pPr>
            <w:del w:id="1273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(подпись)</w:delText>
              </w:r>
            </w:del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C581B4" w14:textId="4873B998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274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275" w:author="Пользователь" w:date="2022-12-26T15:03:00Z">
                <w:pPr/>
              </w:pPrChange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7A0DE414" w14:textId="1C9F54DF" w:rsidR="00564F60" w:rsidRPr="00302E6A" w:rsidDel="001E7421" w:rsidRDefault="00564F60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276" w:author="Пользователь" w:date="2022-12-26T15:03:00Z"/>
                <w:rFonts w:ascii="Times New Roman" w:hAnsi="Times New Roman"/>
                <w:color w:val="000000" w:themeColor="text1"/>
                <w:sz w:val="20"/>
                <w:szCs w:val="20"/>
              </w:rPr>
              <w:pPrChange w:id="1277" w:author="Пользователь" w:date="2022-12-26T15:03:00Z">
                <w:pPr>
                  <w:jc w:val="center"/>
                </w:pPr>
              </w:pPrChange>
            </w:pPr>
            <w:del w:id="127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delText>(фамилия, имя, отчество (при наличии)</w:delText>
              </w:r>
            </w:del>
          </w:p>
        </w:tc>
      </w:tr>
    </w:tbl>
    <w:p w14:paraId="7F0D967B" w14:textId="1A7CBB0F" w:rsidR="00564F60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1279" w:author="Пользователь" w:date="2022-12-26T15:03:00Z"/>
          <w:rFonts w:ascii="Times New Roman" w:hAnsi="Times New Roman"/>
          <w:color w:val="000000" w:themeColor="text1"/>
          <w:sz w:val="2"/>
          <w:szCs w:val="2"/>
        </w:rPr>
        <w:pPrChange w:id="1280" w:author="Пользователь" w:date="2022-12-26T15:03:00Z">
          <w:pPr>
            <w:spacing w:after="240"/>
          </w:pPr>
        </w:pPrChange>
      </w:pPr>
    </w:p>
    <w:p w14:paraId="1C7858FB" w14:textId="0E8532E7" w:rsidR="000A116F" w:rsidRPr="00302E6A" w:rsidDel="001E7421" w:rsidRDefault="00564F60" w:rsidP="001E7421">
      <w:pPr>
        <w:autoSpaceDE w:val="0"/>
        <w:autoSpaceDN w:val="0"/>
        <w:spacing w:after="0" w:line="240" w:lineRule="auto"/>
        <w:ind w:left="5670"/>
        <w:rPr>
          <w:del w:id="1281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282" w:author="Пользователь" w:date="2022-12-26T15:03:00Z">
          <w:pPr>
            <w:outlineLvl w:val="0"/>
          </w:pPr>
        </w:pPrChange>
      </w:pPr>
      <w:bookmarkStart w:id="1283" w:name="_Toc117168326"/>
      <w:del w:id="1284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delText>Дата</w:delText>
        </w:r>
        <w:bookmarkEnd w:id="1283"/>
      </w:del>
    </w:p>
    <w:p w14:paraId="00E014C5" w14:textId="53AA3670" w:rsidR="00EC4873" w:rsidRPr="00302E6A" w:rsidDel="001E7421" w:rsidRDefault="00EC4873" w:rsidP="001E7421">
      <w:pPr>
        <w:autoSpaceDE w:val="0"/>
        <w:autoSpaceDN w:val="0"/>
        <w:spacing w:after="0" w:line="240" w:lineRule="auto"/>
        <w:ind w:left="5670"/>
        <w:rPr>
          <w:del w:id="1285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pPrChange w:id="1286" w:author="Пользователь" w:date="2022-12-26T15:03:00Z">
          <w:pPr>
            <w:spacing w:after="0" w:line="240" w:lineRule="auto"/>
          </w:pPr>
        </w:pPrChange>
      </w:pPr>
      <w:del w:id="1287" w:author="Пользователь" w:date="2022-12-26T15:03:00Z">
        <w:r w:rsidRPr="00302E6A" w:rsidDel="001E7421">
          <w:rPr>
            <w:rFonts w:ascii="Times New Roman" w:hAnsi="Times New Roman"/>
            <w:color w:val="000000" w:themeColor="text1"/>
            <w:sz w:val="28"/>
            <w:szCs w:val="28"/>
          </w:rPr>
          <w:br w:type="page"/>
        </w:r>
      </w:del>
    </w:p>
    <w:p w14:paraId="74A4FB4D" w14:textId="43F74B04" w:rsidR="00EC4873" w:rsidRPr="00302E6A" w:rsidDel="001E7421" w:rsidRDefault="00EC4873" w:rsidP="001E7421">
      <w:pPr>
        <w:autoSpaceDE w:val="0"/>
        <w:autoSpaceDN w:val="0"/>
        <w:spacing w:after="0" w:line="240" w:lineRule="auto"/>
        <w:ind w:left="5670"/>
        <w:rPr>
          <w:del w:id="1288" w:author="Пользователь" w:date="2022-12-26T15:03:00Z"/>
          <w:rFonts w:ascii="Times New Roman" w:hAnsi="Times New Roman"/>
          <w:color w:val="000000" w:themeColor="text1"/>
          <w:sz w:val="28"/>
          <w:szCs w:val="28"/>
        </w:rPr>
        <w:sectPr w:rsidR="00EC4873" w:rsidRPr="00302E6A" w:rsidDel="001E7421" w:rsidSect="001E7421"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cols w:space="708"/>
          <w:titlePg w:val="0"/>
          <w:docGrid w:linePitch="360"/>
          <w:sectPrChange w:id="1289" w:author="Пользователь" w:date="2022-12-26T15:03:00Z">
            <w:sectPr w:rsidR="00EC4873" w:rsidRPr="00302E6A" w:rsidDel="001E7421" w:rsidSect="001E7421">
              <w:pgMar w:top="1134" w:right="851" w:bottom="1134" w:left="1134" w:header="709" w:footer="709" w:gutter="0"/>
              <w:titlePg/>
            </w:sectPr>
          </w:sectPrChange>
        </w:sectPr>
        <w:pPrChange w:id="1290" w:author="Пользователь" w:date="2022-12-26T15:03:00Z">
          <w:pPr>
            <w:outlineLvl w:val="0"/>
          </w:pPr>
        </w:pPrChange>
      </w:pPr>
    </w:p>
    <w:p w14:paraId="663D2209" w14:textId="53D4CA90" w:rsidR="005E118F" w:rsidDel="001E7421" w:rsidRDefault="005E118F" w:rsidP="001E7421">
      <w:pPr>
        <w:autoSpaceDE w:val="0"/>
        <w:autoSpaceDN w:val="0"/>
        <w:spacing w:after="0" w:line="240" w:lineRule="auto"/>
        <w:ind w:left="5670"/>
        <w:rPr>
          <w:del w:id="1291" w:author="Пользователь" w:date="2022-12-26T15:03:00Z"/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pPrChange w:id="1292" w:author="Пользователь" w:date="2022-12-26T15:03:00Z">
          <w:pPr>
            <w:autoSpaceDE w:val="0"/>
            <w:autoSpaceDN w:val="0"/>
            <w:spacing w:after="0" w:line="240" w:lineRule="auto"/>
            <w:ind w:left="9639"/>
          </w:pPr>
        </w:pPrChange>
      </w:pPr>
      <w:del w:id="1293" w:author="Пользователь" w:date="2022-12-26T15:03:00Z"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delText>ПРИЛОЖЕНИЕ № 10</w:delText>
        </w:r>
        <w:r w:rsidDel="001E7421">
          <w:rPr>
            <w:rFonts w:ascii="Times New Roman" w:eastAsia="Calibri" w:hAnsi="Times New Roman"/>
            <w:color w:val="000000" w:themeColor="text1"/>
            <w:sz w:val="28"/>
            <w:szCs w:val="28"/>
            <w:lang w:eastAsia="en-US"/>
          </w:rPr>
          <w:br/>
          <w:delText>к Административному регламенту предоставления муниципальной услуги "Выдача разрешения на ввод объекта в эксплуатацию"</w:delText>
        </w:r>
      </w:del>
    </w:p>
    <w:p w14:paraId="10368E56" w14:textId="21D0A1BD" w:rsidR="00D45974" w:rsidDel="001E7421" w:rsidRDefault="00D45974" w:rsidP="001E7421">
      <w:pPr>
        <w:autoSpaceDE w:val="0"/>
        <w:autoSpaceDN w:val="0"/>
        <w:spacing w:after="0" w:line="240" w:lineRule="auto"/>
        <w:ind w:left="5670"/>
        <w:rPr>
          <w:del w:id="1294" w:author="Пользователь" w:date="2022-12-26T15:03:00Z"/>
          <w:rFonts w:ascii="Times New Roman" w:eastAsia="Calibri" w:hAnsi="Times New Roman"/>
          <w:color w:val="000000"/>
          <w:sz w:val="28"/>
          <w:szCs w:val="28"/>
          <w:lang w:eastAsia="en-US"/>
        </w:rPr>
        <w:pPrChange w:id="1295" w:author="Пользователь" w:date="2022-12-26T15:03:00Z">
          <w:pPr>
            <w:spacing w:after="0" w:line="240" w:lineRule="auto"/>
            <w:ind w:left="9639"/>
          </w:pPr>
        </w:pPrChange>
      </w:pPr>
      <w:del w:id="1296" w:author="Пользователь" w:date="2022-12-26T15:03:00Z"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от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20.12.2022</w:delText>
        </w:r>
        <w:r w:rsidDel="001E742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delText xml:space="preserve"> № </w:delText>
        </w:r>
        <w:r w:rsidDel="001E7421">
          <w:rPr>
            <w:rFonts w:ascii="Times New Roman" w:eastAsia="Calibri" w:hAnsi="Times New Roman"/>
            <w:b/>
            <w:color w:val="000000"/>
            <w:sz w:val="28"/>
            <w:szCs w:val="28"/>
            <w:u w:val="single"/>
            <w:lang w:eastAsia="en-US"/>
          </w:rPr>
          <w:delText>894</w:delText>
        </w:r>
      </w:del>
    </w:p>
    <w:p w14:paraId="63A8BE8B" w14:textId="5BD9A47A" w:rsidR="005E118F" w:rsidRPr="00302E6A" w:rsidDel="001E7421" w:rsidRDefault="005E118F" w:rsidP="001E7421">
      <w:pPr>
        <w:autoSpaceDE w:val="0"/>
        <w:autoSpaceDN w:val="0"/>
        <w:spacing w:after="0" w:line="240" w:lineRule="auto"/>
        <w:ind w:left="5670"/>
        <w:rPr>
          <w:del w:id="1297" w:author="Пользователь" w:date="2022-12-26T15:03:00Z"/>
          <w:rFonts w:ascii="Times New Roman" w:hAnsi="Times New Roman"/>
          <w:b/>
          <w:color w:val="000000" w:themeColor="text1"/>
          <w:sz w:val="24"/>
          <w:szCs w:val="24"/>
        </w:rPr>
        <w:pPrChange w:id="1298" w:author="Пользователь" w:date="2022-12-26T15:03:00Z">
          <w:pPr>
            <w:autoSpaceDE w:val="0"/>
            <w:autoSpaceDN w:val="0"/>
            <w:spacing w:after="0" w:line="240" w:lineRule="auto"/>
            <w:ind w:left="11199"/>
          </w:pPr>
        </w:pPrChange>
      </w:pPr>
    </w:p>
    <w:p w14:paraId="6DFA5BC2" w14:textId="05608D85" w:rsidR="00EC4873" w:rsidRPr="00302E6A" w:rsidDel="001E7421" w:rsidRDefault="00EC4873" w:rsidP="001E742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0" w:firstLine="426"/>
        <w:jc w:val="center"/>
        <w:rPr>
          <w:del w:id="1299" w:author="Пользователь" w:date="2022-12-26T15:03:00Z"/>
          <w:rFonts w:ascii="Times New Roman" w:hAnsi="Times New Roman"/>
          <w:b/>
          <w:color w:val="000000" w:themeColor="text1"/>
          <w:sz w:val="24"/>
          <w:szCs w:val="24"/>
        </w:rPr>
        <w:pPrChange w:id="1300" w:author="Пользователь" w:date="2022-12-26T15:03:00Z">
          <w:pPr>
            <w:widowControl w:val="0"/>
            <w:tabs>
              <w:tab w:val="left" w:pos="567"/>
            </w:tabs>
            <w:ind w:firstLine="426"/>
            <w:jc w:val="center"/>
          </w:pPr>
        </w:pPrChange>
      </w:pPr>
      <w:del w:id="1301" w:author="Пользователь" w:date="2022-12-26T15:03:00Z">
        <w:r w:rsidRPr="00302E6A" w:rsidDel="001E7421">
          <w:rPr>
            <w:rFonts w:ascii="Times New Roman" w:hAnsi="Times New Roman"/>
            <w:b/>
            <w:color w:val="000000" w:themeColor="text1"/>
            <w:sz w:val="24"/>
            <w:szCs w:val="24"/>
          </w:rPr>
          <w:delText xml:space="preserve">Состав, последовательность и сроки выполнения административных процедур (действий) при предоставлении </w:delText>
        </w:r>
        <w:r w:rsidR="00F5670F" w:rsidDel="001E7421">
          <w:rPr>
            <w:rFonts w:ascii="Times New Roman" w:hAnsi="Times New Roman"/>
            <w:b/>
            <w:color w:val="000000" w:themeColor="text1"/>
            <w:sz w:val="24"/>
            <w:szCs w:val="24"/>
          </w:rPr>
          <w:delText>муниципальной услуги</w:delText>
        </w:r>
      </w:del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441"/>
        <w:gridCol w:w="3400"/>
        <w:gridCol w:w="1701"/>
        <w:gridCol w:w="1416"/>
        <w:gridCol w:w="1935"/>
        <w:gridCol w:w="1956"/>
        <w:gridCol w:w="2506"/>
      </w:tblGrid>
      <w:tr w:rsidR="00302E6A" w:rsidRPr="00302E6A" w:rsidDel="001E7421" w14:paraId="3F22F107" w14:textId="4A41D5C0" w:rsidTr="00274A17">
        <w:trPr>
          <w:tblHeader/>
          <w:del w:id="1302" w:author="Пользователь" w:date="2022-12-26T15:03:00Z"/>
        </w:trPr>
        <w:tc>
          <w:tcPr>
            <w:tcW w:w="795" w:type="pct"/>
            <w:shd w:val="clear" w:color="auto" w:fill="auto"/>
            <w:vAlign w:val="center"/>
          </w:tcPr>
          <w:p w14:paraId="75D84F71" w14:textId="00945DC7" w:rsidR="00274A17" w:rsidRPr="00302E6A" w:rsidDel="001E7421" w:rsidRDefault="00274A17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03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04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0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Основание для начала административной процедуры</w:delText>
              </w:r>
            </w:del>
          </w:p>
        </w:tc>
        <w:tc>
          <w:tcPr>
            <w:tcW w:w="1107" w:type="pct"/>
            <w:shd w:val="clear" w:color="auto" w:fill="auto"/>
            <w:vAlign w:val="center"/>
          </w:tcPr>
          <w:p w14:paraId="066CA10F" w14:textId="28FF5310" w:rsidR="00274A17" w:rsidRPr="00302E6A" w:rsidDel="001E7421" w:rsidRDefault="00274A17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06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07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08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Содержание административных действий</w:delText>
              </w:r>
            </w:del>
          </w:p>
        </w:tc>
        <w:tc>
          <w:tcPr>
            <w:tcW w:w="554" w:type="pct"/>
            <w:shd w:val="clear" w:color="auto" w:fill="auto"/>
            <w:vAlign w:val="center"/>
          </w:tcPr>
          <w:p w14:paraId="106B6B6F" w14:textId="4BBB6089" w:rsidR="00274A17" w:rsidRPr="00302E6A" w:rsidDel="001E7421" w:rsidRDefault="00274A17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09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10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1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Срок выполнения административных действий</w:delText>
              </w:r>
            </w:del>
          </w:p>
        </w:tc>
        <w:tc>
          <w:tcPr>
            <w:tcW w:w="461" w:type="pct"/>
            <w:shd w:val="clear" w:color="auto" w:fill="auto"/>
            <w:vAlign w:val="center"/>
          </w:tcPr>
          <w:p w14:paraId="04053088" w14:textId="588BB99E" w:rsidR="00274A17" w:rsidRPr="00302E6A" w:rsidDel="001E7421" w:rsidRDefault="00274A17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1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13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14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Должностное лицо, ответственное за выполнение административного действия</w:delText>
              </w:r>
            </w:del>
          </w:p>
        </w:tc>
        <w:tc>
          <w:tcPr>
            <w:tcW w:w="630" w:type="pct"/>
            <w:shd w:val="clear" w:color="auto" w:fill="auto"/>
            <w:vAlign w:val="center"/>
          </w:tcPr>
          <w:p w14:paraId="56239584" w14:textId="175DC575" w:rsidR="00274A17" w:rsidRPr="00302E6A" w:rsidDel="001E7421" w:rsidRDefault="00274A17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1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16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1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Место выполнения административного действия/ используемая информационная система</w:delText>
              </w:r>
            </w:del>
          </w:p>
        </w:tc>
        <w:tc>
          <w:tcPr>
            <w:tcW w:w="637" w:type="pct"/>
            <w:shd w:val="clear" w:color="auto" w:fill="auto"/>
            <w:vAlign w:val="center"/>
          </w:tcPr>
          <w:p w14:paraId="2E2BC711" w14:textId="7FFACB1C" w:rsidR="00274A17" w:rsidRPr="00302E6A" w:rsidDel="001E7421" w:rsidRDefault="00274A17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1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19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2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Критерии принятия решения</w:delText>
              </w:r>
            </w:del>
          </w:p>
        </w:tc>
        <w:tc>
          <w:tcPr>
            <w:tcW w:w="816" w:type="pct"/>
            <w:shd w:val="clear" w:color="auto" w:fill="auto"/>
            <w:vAlign w:val="center"/>
          </w:tcPr>
          <w:p w14:paraId="6080900B" w14:textId="17B9B42D" w:rsidR="00274A17" w:rsidRPr="00302E6A" w:rsidDel="001E7421" w:rsidRDefault="00274A17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2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22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2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Результат административного действия, способ фиксации</w:delText>
              </w:r>
            </w:del>
          </w:p>
        </w:tc>
      </w:tr>
      <w:tr w:rsidR="00302E6A" w:rsidRPr="00302E6A" w:rsidDel="001E7421" w14:paraId="59D3C0BB" w14:textId="519896AC" w:rsidTr="00274A17">
        <w:trPr>
          <w:tblHeader/>
          <w:del w:id="1324" w:author="Пользователь" w:date="2022-12-26T15:03:00Z"/>
        </w:trPr>
        <w:tc>
          <w:tcPr>
            <w:tcW w:w="795" w:type="pct"/>
            <w:shd w:val="clear" w:color="auto" w:fill="auto"/>
            <w:vAlign w:val="center"/>
          </w:tcPr>
          <w:p w14:paraId="72A27B77" w14:textId="7788CCA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2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26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2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1</w:delText>
              </w:r>
            </w:del>
          </w:p>
        </w:tc>
        <w:tc>
          <w:tcPr>
            <w:tcW w:w="1107" w:type="pct"/>
            <w:shd w:val="clear" w:color="auto" w:fill="auto"/>
            <w:vAlign w:val="center"/>
          </w:tcPr>
          <w:p w14:paraId="5E677B24" w14:textId="225AEDAB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2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29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3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2</w:delText>
              </w:r>
            </w:del>
          </w:p>
        </w:tc>
        <w:tc>
          <w:tcPr>
            <w:tcW w:w="554" w:type="pct"/>
            <w:shd w:val="clear" w:color="auto" w:fill="auto"/>
            <w:vAlign w:val="center"/>
          </w:tcPr>
          <w:p w14:paraId="42EBF81C" w14:textId="17CD0397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3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32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3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3</w:delText>
              </w:r>
            </w:del>
          </w:p>
        </w:tc>
        <w:tc>
          <w:tcPr>
            <w:tcW w:w="461" w:type="pct"/>
            <w:shd w:val="clear" w:color="auto" w:fill="auto"/>
            <w:vAlign w:val="center"/>
          </w:tcPr>
          <w:p w14:paraId="719A1074" w14:textId="7F7B37B1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3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35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3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4</w:delText>
              </w:r>
            </w:del>
          </w:p>
        </w:tc>
        <w:tc>
          <w:tcPr>
            <w:tcW w:w="630" w:type="pct"/>
            <w:shd w:val="clear" w:color="auto" w:fill="auto"/>
            <w:vAlign w:val="center"/>
          </w:tcPr>
          <w:p w14:paraId="3E761A84" w14:textId="6DC4AEAD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3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38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3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5</w:delText>
              </w:r>
            </w:del>
          </w:p>
        </w:tc>
        <w:tc>
          <w:tcPr>
            <w:tcW w:w="637" w:type="pct"/>
            <w:shd w:val="clear" w:color="auto" w:fill="auto"/>
            <w:vAlign w:val="center"/>
          </w:tcPr>
          <w:p w14:paraId="53E414D7" w14:textId="7249BDD0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4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41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42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6</w:delText>
              </w:r>
            </w:del>
          </w:p>
        </w:tc>
        <w:tc>
          <w:tcPr>
            <w:tcW w:w="816" w:type="pct"/>
            <w:shd w:val="clear" w:color="auto" w:fill="auto"/>
            <w:vAlign w:val="center"/>
          </w:tcPr>
          <w:p w14:paraId="7000629B" w14:textId="36FAE10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43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44" w:author="Пользователь" w:date="2022-12-26T15:03:00Z">
                <w:pPr>
                  <w:spacing w:after="0" w:line="240" w:lineRule="auto"/>
                  <w:jc w:val="center"/>
                </w:pPr>
              </w:pPrChange>
            </w:pPr>
            <w:del w:id="134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7</w:delText>
              </w:r>
            </w:del>
          </w:p>
        </w:tc>
      </w:tr>
      <w:tr w:rsidR="00302E6A" w:rsidRPr="00302E6A" w:rsidDel="001E7421" w14:paraId="252DCB78" w14:textId="7C7B3EE5" w:rsidTr="00810866">
        <w:trPr>
          <w:del w:id="1346" w:author="Пользователь" w:date="2022-12-26T15:03:00Z"/>
        </w:trPr>
        <w:tc>
          <w:tcPr>
            <w:tcW w:w="5000" w:type="pct"/>
            <w:gridSpan w:val="7"/>
            <w:shd w:val="clear" w:color="auto" w:fill="auto"/>
          </w:tcPr>
          <w:p w14:paraId="2B95997B" w14:textId="58BA41CD" w:rsidR="00EC4873" w:rsidRPr="00302E6A" w:rsidDel="001E7421" w:rsidRDefault="00EC4873" w:rsidP="001E7421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34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48" w:author="Пользователь" w:date="2022-12-26T15:03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34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Проверка документов и регистрация заявления</w:delText>
              </w:r>
            </w:del>
          </w:p>
        </w:tc>
      </w:tr>
      <w:tr w:rsidR="00302E6A" w:rsidRPr="00302E6A" w:rsidDel="001E7421" w14:paraId="06B4D0A0" w14:textId="6427D474" w:rsidTr="00274A17">
        <w:trPr>
          <w:trHeight w:val="541"/>
          <w:del w:id="1350" w:author="Пользователь" w:date="2022-12-26T15:03:00Z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14:paraId="68E36E84" w14:textId="222AEFB2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5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52" w:author="Пользователь" w:date="2022-12-26T15:03:00Z">
                <w:pPr>
                  <w:spacing w:after="0" w:line="240" w:lineRule="auto"/>
                </w:pPr>
              </w:pPrChange>
            </w:pPr>
            <w:del w:id="135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Поступление заявления и документов для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в Уполномоченный орган</w:delText>
              </w:r>
            </w:del>
          </w:p>
        </w:tc>
        <w:tc>
          <w:tcPr>
            <w:tcW w:w="1107" w:type="pct"/>
            <w:shd w:val="clear" w:color="auto" w:fill="auto"/>
          </w:tcPr>
          <w:p w14:paraId="7813B96F" w14:textId="0E0CCF1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5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55" w:author="Пользователь" w:date="2022-12-26T15:03:00Z">
                <w:pPr>
                  <w:spacing w:after="0" w:line="240" w:lineRule="auto"/>
                </w:pPr>
              </w:pPrChange>
            </w:pPr>
            <w:del w:id="135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Прием и проверка комплектности документов на наличие/отсутствие оснований для отказа в приеме документов, предусмотренных пунктом 2.16 Административного регламента</w:delText>
              </w:r>
            </w:del>
          </w:p>
          <w:p w14:paraId="27BDBE5A" w14:textId="1C713AF0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5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58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14:paraId="353C533F" w14:textId="699482BC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59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60" w:author="Пользователь" w:date="2022-12-26T15:03:00Z">
                <w:pPr>
                  <w:spacing w:after="0" w:line="240" w:lineRule="auto"/>
                </w:pPr>
              </w:pPrChange>
            </w:pPr>
            <w:del w:id="136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До 1 рабочего дня</w:delText>
              </w:r>
            </w:del>
          </w:p>
        </w:tc>
        <w:tc>
          <w:tcPr>
            <w:tcW w:w="461" w:type="pct"/>
            <w:vMerge w:val="restart"/>
            <w:shd w:val="clear" w:color="auto" w:fill="auto"/>
          </w:tcPr>
          <w:p w14:paraId="6652557A" w14:textId="0DEB5688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6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63" w:author="Пользователь" w:date="2022-12-26T15:03:00Z">
                <w:pPr>
                  <w:spacing w:after="0" w:line="240" w:lineRule="auto"/>
                </w:pPr>
              </w:pPrChange>
            </w:pPr>
            <w:del w:id="136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Уполномоченного органа, ответственное за предоставление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630" w:type="pct"/>
            <w:vMerge w:val="restart"/>
            <w:shd w:val="clear" w:color="auto" w:fill="auto"/>
          </w:tcPr>
          <w:p w14:paraId="7FA60EFF" w14:textId="3570E9B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jc w:val="both"/>
              <w:rPr>
                <w:del w:id="136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66" w:author="Пользователь" w:date="2022-12-26T15:03:00Z">
                <w:pPr>
                  <w:spacing w:after="0" w:line="240" w:lineRule="auto"/>
                  <w:jc w:val="both"/>
                </w:pPr>
              </w:pPrChange>
            </w:pPr>
            <w:del w:id="136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 / ГИС / ПГС</w:delText>
              </w:r>
            </w:del>
          </w:p>
          <w:p w14:paraId="209A3923" w14:textId="47C2AF4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6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69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 w:val="restart"/>
            <w:shd w:val="clear" w:color="auto" w:fill="auto"/>
          </w:tcPr>
          <w:p w14:paraId="578EA7CA" w14:textId="0052E2F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7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71" w:author="Пользователь" w:date="2022-12-26T15:03:00Z">
                <w:pPr>
                  <w:spacing w:after="0" w:line="240" w:lineRule="auto"/>
                </w:pPr>
              </w:pPrChange>
            </w:pPr>
            <w:del w:id="1372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–</w:delText>
              </w:r>
            </w:del>
          </w:p>
          <w:p w14:paraId="16C7D371" w14:textId="06D994B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73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74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 w:val="restart"/>
            <w:shd w:val="clear" w:color="auto" w:fill="auto"/>
          </w:tcPr>
          <w:p w14:paraId="0B074E7A" w14:textId="2B257129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75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376" w:author="Пользователь" w:date="2022-12-26T15:03:00Z">
                <w:pPr>
                  <w:spacing w:after="0" w:line="240" w:lineRule="auto"/>
                </w:pPr>
              </w:pPrChange>
            </w:pPr>
            <w:del w:id="1377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регистрация заявления и документов в ГИС (присвоение номера и датирование); </w:delText>
              </w:r>
            </w:del>
          </w:p>
          <w:p w14:paraId="325A492E" w14:textId="65C3979F" w:rsidR="00EC4873" w:rsidRPr="00302E6A" w:rsidDel="001E7421" w:rsidRDefault="00BB4DAB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78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379" w:author="Пользователь" w:date="2022-12-26T15:03:00Z">
                <w:pPr>
                  <w:spacing w:after="0" w:line="240" w:lineRule="auto"/>
                </w:pPr>
              </w:pPrChange>
            </w:pPr>
            <w:del w:id="1380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назначение должностного</w:delText>
              </w:r>
              <w:r w:rsidR="00EC4873"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 лица, ответственного за предоставление  муниципальной услуги, и передача ему документов</w:delText>
              </w:r>
            </w:del>
          </w:p>
          <w:p w14:paraId="4CB63FA7" w14:textId="1B9CA9B9" w:rsidR="00EC4873" w:rsidRPr="00302E6A" w:rsidDel="001E7421" w:rsidRDefault="00EC4873" w:rsidP="001E7421">
            <w:pPr>
              <w:pStyle w:val="a3"/>
              <w:tabs>
                <w:tab w:val="left" w:pos="391"/>
              </w:tabs>
              <w:autoSpaceDE w:val="0"/>
              <w:autoSpaceDN w:val="0"/>
              <w:spacing w:after="0" w:line="240" w:lineRule="auto"/>
              <w:ind w:left="5670"/>
              <w:rPr>
                <w:del w:id="138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82" w:author="Пользователь" w:date="2022-12-26T15:03:00Z">
                <w:pPr>
                  <w:pStyle w:val="a3"/>
                  <w:tabs>
                    <w:tab w:val="left" w:pos="391"/>
                  </w:tabs>
                  <w:spacing w:after="0" w:line="240" w:lineRule="auto"/>
                  <w:ind w:left="0"/>
                </w:pPr>
              </w:pPrChange>
            </w:pPr>
          </w:p>
        </w:tc>
      </w:tr>
      <w:tr w:rsidR="00302E6A" w:rsidRPr="00302E6A" w:rsidDel="001E7421" w14:paraId="08627FCF" w14:textId="6E9BAFBB" w:rsidTr="00274A17">
        <w:trPr>
          <w:trHeight w:val="691"/>
          <w:del w:id="1383" w:author="Пользователь" w:date="2022-12-26T15:03:00Z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14:paraId="61B42D44" w14:textId="670E5375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8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85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14:paraId="58396ACF" w14:textId="54D30839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86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87" w:author="Пользователь" w:date="2022-12-26T15:03:00Z">
                <w:pPr>
                  <w:spacing w:after="0" w:line="240" w:lineRule="auto"/>
                </w:pPr>
              </w:pPrChange>
            </w:pPr>
            <w:del w:id="138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Принятие решения об отказе в приеме документов, 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в случае выявления оснований для отказа в приеме документов</w:delText>
              </w:r>
            </w:del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  <w:vAlign w:val="center"/>
          </w:tcPr>
          <w:p w14:paraId="2DC370A0" w14:textId="3EEF438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89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90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/>
            <w:shd w:val="clear" w:color="auto" w:fill="auto"/>
          </w:tcPr>
          <w:p w14:paraId="3DC47368" w14:textId="7BFF780C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91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392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630" w:type="pct"/>
            <w:vMerge/>
            <w:shd w:val="clear" w:color="auto" w:fill="auto"/>
          </w:tcPr>
          <w:p w14:paraId="348C28FC" w14:textId="12AD5FEB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93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394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/>
            <w:shd w:val="clear" w:color="auto" w:fill="auto"/>
          </w:tcPr>
          <w:p w14:paraId="000D1AFA" w14:textId="2045821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9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396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/>
            <w:shd w:val="clear" w:color="auto" w:fill="auto"/>
          </w:tcPr>
          <w:p w14:paraId="11D08A9E" w14:textId="259C0C9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397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398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1E7421" w14:paraId="093A902D" w14:textId="1737C6F1" w:rsidTr="00274A17">
        <w:trPr>
          <w:trHeight w:val="3375"/>
          <w:del w:id="1399" w:author="Пользователь" w:date="2022-12-26T15:03:00Z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14:paraId="45CDD001" w14:textId="65B17F95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0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01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03B199AA" w14:textId="58AC5361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0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03" w:author="Пользователь" w:date="2022-12-26T15:03:00Z">
                <w:pPr>
                  <w:spacing w:after="0" w:line="240" w:lineRule="auto"/>
                </w:pPr>
              </w:pPrChange>
            </w:pPr>
            <w:del w:id="1404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Регистрация заявления, в случае отсутствия оснований для отказа в приеме документов </w:delText>
              </w:r>
            </w:del>
          </w:p>
        </w:tc>
        <w:tc>
          <w:tcPr>
            <w:tcW w:w="554" w:type="pct"/>
            <w:shd w:val="clear" w:color="auto" w:fill="auto"/>
            <w:vAlign w:val="center"/>
          </w:tcPr>
          <w:p w14:paraId="4F60D437" w14:textId="66078FEB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0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06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shd w:val="clear" w:color="auto" w:fill="auto"/>
          </w:tcPr>
          <w:p w14:paraId="50BA2A6E" w14:textId="0510FE0D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07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408" w:author="Пользователь" w:date="2022-12-26T15:03:00Z">
                <w:pPr>
                  <w:spacing w:after="0" w:line="240" w:lineRule="auto"/>
                </w:pPr>
              </w:pPrChange>
            </w:pPr>
            <w:del w:id="1409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регистрацию корреспонденции</w:delText>
              </w:r>
            </w:del>
          </w:p>
        </w:tc>
        <w:tc>
          <w:tcPr>
            <w:tcW w:w="630" w:type="pct"/>
            <w:shd w:val="clear" w:color="auto" w:fill="auto"/>
          </w:tcPr>
          <w:p w14:paraId="10FA9FBF" w14:textId="268BB3CF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10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411" w:author="Пользователь" w:date="2022-12-26T15:03:00Z">
                <w:pPr>
                  <w:spacing w:after="0" w:line="240" w:lineRule="auto"/>
                </w:pPr>
              </w:pPrChange>
            </w:pPr>
            <w:del w:id="1412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Уполномоченный орган/ГИС </w:delText>
              </w:r>
            </w:del>
          </w:p>
        </w:tc>
        <w:tc>
          <w:tcPr>
            <w:tcW w:w="637" w:type="pct"/>
            <w:shd w:val="clear" w:color="auto" w:fill="auto"/>
          </w:tcPr>
          <w:p w14:paraId="79CF176F" w14:textId="587DDC4C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13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14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shd w:val="clear" w:color="auto" w:fill="auto"/>
          </w:tcPr>
          <w:p w14:paraId="18C2EE3E" w14:textId="6F79301D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15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416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1E7421" w14:paraId="3FC927C3" w14:textId="4DFDB451" w:rsidTr="00810866">
        <w:trPr>
          <w:trHeight w:val="300"/>
          <w:del w:id="1417" w:author="Пользователь" w:date="2022-12-26T15:03:00Z"/>
        </w:trPr>
        <w:tc>
          <w:tcPr>
            <w:tcW w:w="5000" w:type="pct"/>
            <w:gridSpan w:val="7"/>
            <w:shd w:val="clear" w:color="auto" w:fill="auto"/>
          </w:tcPr>
          <w:p w14:paraId="26B9C50C" w14:textId="5F40A4C3" w:rsidR="00EC4873" w:rsidRPr="00302E6A" w:rsidDel="001E7421" w:rsidRDefault="00EC4873" w:rsidP="001E7421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41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19" w:author="Пользователь" w:date="2022-12-26T15:03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42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Получение сведений посредством СМЭВ</w:delText>
              </w:r>
            </w:del>
          </w:p>
        </w:tc>
      </w:tr>
      <w:tr w:rsidR="00302E6A" w:rsidRPr="00302E6A" w:rsidDel="001E7421" w14:paraId="11B706A6" w14:textId="0AC64E81" w:rsidTr="00274A17">
        <w:trPr>
          <w:trHeight w:val="126"/>
          <w:del w:id="1421" w:author="Пользователь" w:date="2022-12-26T15:03:00Z"/>
        </w:trPr>
        <w:tc>
          <w:tcPr>
            <w:tcW w:w="795" w:type="pct"/>
            <w:vMerge w:val="restart"/>
            <w:shd w:val="clear" w:color="auto" w:fill="auto"/>
          </w:tcPr>
          <w:p w14:paraId="23074BD8" w14:textId="680471E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22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423" w:author="Пользователь" w:date="2022-12-26T15:03:00Z">
                <w:pPr>
                  <w:spacing w:after="0" w:line="240" w:lineRule="auto"/>
                </w:pPr>
              </w:pPrChange>
            </w:pPr>
            <w:del w:id="142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пакет зарегистрированных документов, поступивших должностному лицу,</w:delText>
              </w:r>
            </w:del>
          </w:p>
          <w:p w14:paraId="69F55570" w14:textId="7EB91F20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2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26" w:author="Пользователь" w:date="2022-12-26T15:03:00Z">
                <w:pPr>
                  <w:spacing w:after="0" w:line="240" w:lineRule="auto"/>
                </w:pPr>
              </w:pPrChange>
            </w:pPr>
            <w:del w:id="1427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ответственному за предоставление 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1107" w:type="pct"/>
            <w:shd w:val="clear" w:color="auto" w:fill="auto"/>
          </w:tcPr>
          <w:p w14:paraId="03DB9DD5" w14:textId="62FE75CC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2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29" w:author="Пользователь" w:date="2022-12-26T15:03:00Z">
                <w:pPr>
                  <w:spacing w:after="0" w:line="240" w:lineRule="auto"/>
                </w:pPr>
              </w:pPrChange>
            </w:pPr>
            <w:del w:id="143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направление межведомственных запросов в органы и организации</w:delText>
              </w:r>
            </w:del>
          </w:p>
        </w:tc>
        <w:tc>
          <w:tcPr>
            <w:tcW w:w="554" w:type="pct"/>
            <w:shd w:val="clear" w:color="auto" w:fill="auto"/>
          </w:tcPr>
          <w:p w14:paraId="1B429653" w14:textId="4CDE99A1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3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32" w:author="Пользователь" w:date="2022-12-26T15:03:00Z">
                <w:pPr>
                  <w:spacing w:after="0" w:line="240" w:lineRule="auto"/>
                </w:pPr>
              </w:pPrChange>
            </w:pPr>
            <w:del w:id="143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в день регистрации заявления и документов</w:delText>
              </w:r>
            </w:del>
          </w:p>
        </w:tc>
        <w:tc>
          <w:tcPr>
            <w:tcW w:w="461" w:type="pct"/>
            <w:shd w:val="clear" w:color="auto" w:fill="auto"/>
          </w:tcPr>
          <w:p w14:paraId="648DAC7E" w14:textId="3A69964A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3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35" w:author="Пользователь" w:date="2022-12-26T15:03:00Z">
                <w:pPr>
                  <w:spacing w:after="0" w:line="240" w:lineRule="auto"/>
                </w:pPr>
              </w:pPrChange>
            </w:pPr>
            <w:del w:id="1436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должностное лицо Уполномоченного органа, ответственное за предоставление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2A1F3C69" w14:textId="38F1D9F8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3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38" w:author="Пользователь" w:date="2022-12-26T15:03:00Z">
                <w:pPr>
                  <w:spacing w:after="0" w:line="240" w:lineRule="auto"/>
                </w:pPr>
              </w:pPrChange>
            </w:pPr>
            <w:del w:id="143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орган/ГИС/ ПГС / СМЭВ</w:delText>
              </w:r>
            </w:del>
          </w:p>
        </w:tc>
        <w:tc>
          <w:tcPr>
            <w:tcW w:w="637" w:type="pct"/>
            <w:shd w:val="clear" w:color="auto" w:fill="auto"/>
          </w:tcPr>
          <w:p w14:paraId="0B5D4B6F" w14:textId="385EED2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4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41" w:author="Пользователь" w:date="2022-12-26T15:03:00Z">
                <w:pPr>
                  <w:spacing w:after="0" w:line="240" w:lineRule="auto"/>
                </w:pPr>
              </w:pPrChange>
            </w:pPr>
            <w:del w:id="144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отсутствие документов, необходимых для предоставления  государственно (муниципальной) услуги, находящихся в распоряжении государственных органов (организаций)</w:delText>
              </w:r>
            </w:del>
          </w:p>
        </w:tc>
        <w:tc>
          <w:tcPr>
            <w:tcW w:w="816" w:type="pct"/>
            <w:shd w:val="clear" w:color="auto" w:fill="auto"/>
          </w:tcPr>
          <w:p w14:paraId="15239926" w14:textId="5B168A59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43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444" w:author="Пользователь" w:date="2022-12-26T15:03:00Z">
                <w:pPr>
                  <w:spacing w:after="0" w:line="240" w:lineRule="auto"/>
                </w:pPr>
              </w:pPrChange>
            </w:pPr>
            <w:del w:id="1445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delText>
              </w:r>
            </w:del>
          </w:p>
        </w:tc>
      </w:tr>
      <w:tr w:rsidR="00302E6A" w:rsidRPr="00302E6A" w:rsidDel="001E7421" w14:paraId="64330858" w14:textId="462FE7A5" w:rsidTr="00274A17">
        <w:trPr>
          <w:trHeight w:val="135"/>
          <w:del w:id="1446" w:author="Пользователь" w:date="2022-12-26T15:03:00Z"/>
        </w:trPr>
        <w:tc>
          <w:tcPr>
            <w:tcW w:w="795" w:type="pct"/>
            <w:vMerge/>
            <w:shd w:val="clear" w:color="auto" w:fill="auto"/>
          </w:tcPr>
          <w:p w14:paraId="3586B87E" w14:textId="74BE59F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4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48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0C60775E" w14:textId="6E03DF89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49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450" w:author="Пользователь" w:date="2022-12-26T15:03:00Z">
                <w:pPr>
                  <w:spacing w:after="0" w:line="240" w:lineRule="auto"/>
                </w:pPr>
              </w:pPrChange>
            </w:pPr>
            <w:del w:id="1451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получение ответов на межведомственные запросы, формирование полного комплекта документов</w:delText>
              </w:r>
            </w:del>
          </w:p>
        </w:tc>
        <w:tc>
          <w:tcPr>
            <w:tcW w:w="554" w:type="pct"/>
            <w:shd w:val="clear" w:color="auto" w:fill="auto"/>
          </w:tcPr>
          <w:p w14:paraId="6BD01076" w14:textId="4BE790F3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5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53" w:author="Пользователь" w:date="2022-12-26T15:03:00Z">
                <w:pPr>
                  <w:spacing w:after="0" w:line="240" w:lineRule="auto"/>
                </w:pPr>
              </w:pPrChange>
            </w:pPr>
            <w:del w:id="145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</w:delText>
              </w:r>
              <w:r w:rsidR="006C529E"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Российской Федерации 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и субъекта </w:delText>
              </w:r>
              <w:r w:rsidR="006C529E"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Российской Федерации</w:delText>
              </w:r>
            </w:del>
          </w:p>
        </w:tc>
        <w:tc>
          <w:tcPr>
            <w:tcW w:w="461" w:type="pct"/>
            <w:shd w:val="clear" w:color="auto" w:fill="auto"/>
          </w:tcPr>
          <w:p w14:paraId="28146B5D" w14:textId="41CC3065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5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56" w:author="Пользователь" w:date="2022-12-26T15:03:00Z">
                <w:pPr>
                  <w:spacing w:after="0" w:line="240" w:lineRule="auto"/>
                </w:pPr>
              </w:pPrChange>
            </w:pPr>
            <w:del w:id="1457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должностное лицо Уполномоченного органа, ответственное за предоставление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3267A93A" w14:textId="51EBCC4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5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59" w:author="Пользователь" w:date="2022-12-26T15:03:00Z">
                <w:pPr>
                  <w:spacing w:after="0" w:line="240" w:lineRule="auto"/>
                </w:pPr>
              </w:pPrChange>
            </w:pPr>
            <w:del w:id="146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/ГИС/ ПГС / СМЭВ</w:delText>
              </w:r>
            </w:del>
          </w:p>
        </w:tc>
        <w:tc>
          <w:tcPr>
            <w:tcW w:w="637" w:type="pct"/>
            <w:shd w:val="clear" w:color="auto" w:fill="auto"/>
          </w:tcPr>
          <w:p w14:paraId="4DD3D2C3" w14:textId="34BFCC6F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61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462" w:author="Пользователь" w:date="2022-12-26T15:03:00Z">
                <w:pPr>
                  <w:spacing w:after="0" w:line="240" w:lineRule="auto"/>
                </w:pPr>
              </w:pPrChange>
            </w:pPr>
            <w:del w:id="1463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–</w:delText>
              </w:r>
            </w:del>
          </w:p>
        </w:tc>
        <w:tc>
          <w:tcPr>
            <w:tcW w:w="816" w:type="pct"/>
            <w:shd w:val="clear" w:color="auto" w:fill="auto"/>
          </w:tcPr>
          <w:p w14:paraId="524961A0" w14:textId="583D63F1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64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465" w:author="Пользователь" w:date="2022-12-26T15:03:00Z">
                <w:pPr>
                  <w:spacing w:after="0" w:line="240" w:lineRule="auto"/>
                </w:pPr>
              </w:pPrChange>
            </w:pPr>
            <w:del w:id="1466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получение документов (сведений), необходимых для предоставления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</w:tr>
      <w:tr w:rsidR="00302E6A" w:rsidRPr="00302E6A" w:rsidDel="001E7421" w14:paraId="271AA862" w14:textId="2AF2D14E" w:rsidTr="00810866">
        <w:trPr>
          <w:trHeight w:val="523"/>
          <w:del w:id="1467" w:author="Пользователь" w:date="2022-12-26T15:03:00Z"/>
        </w:trPr>
        <w:tc>
          <w:tcPr>
            <w:tcW w:w="5000" w:type="pct"/>
            <w:gridSpan w:val="7"/>
            <w:shd w:val="clear" w:color="auto" w:fill="auto"/>
          </w:tcPr>
          <w:p w14:paraId="14D41447" w14:textId="6051533A" w:rsidR="00EC4873" w:rsidRPr="00302E6A" w:rsidDel="001E7421" w:rsidRDefault="00EC4873" w:rsidP="001E7421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46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69" w:author="Пользователь" w:date="2022-12-26T15:03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47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Рассмотрение документов и сведений</w:delText>
              </w:r>
            </w:del>
          </w:p>
        </w:tc>
      </w:tr>
      <w:tr w:rsidR="00302E6A" w:rsidRPr="00302E6A" w:rsidDel="001E7421" w14:paraId="1244E491" w14:textId="04AB354F" w:rsidTr="00274A17">
        <w:trPr>
          <w:trHeight w:val="2835"/>
          <w:del w:id="1471" w:author="Пользователь" w:date="2022-12-26T15:03:00Z"/>
        </w:trPr>
        <w:tc>
          <w:tcPr>
            <w:tcW w:w="795" w:type="pct"/>
            <w:shd w:val="clear" w:color="auto" w:fill="auto"/>
          </w:tcPr>
          <w:p w14:paraId="44BA811B" w14:textId="02D19202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72" w:author="Пользователь" w:date="2022-12-26T15:03:00Z"/>
                <w:rFonts w:ascii="Times New Roman" w:hAnsi="Times New Roman"/>
                <w:color w:val="000000" w:themeColor="text1"/>
                <w:sz w:val="24"/>
                <w:szCs w:val="24"/>
              </w:rPr>
              <w:pPrChange w:id="1473" w:author="Пользователь" w:date="2022-12-26T15:03:00Z">
                <w:pPr>
                  <w:spacing w:after="0" w:line="240" w:lineRule="auto"/>
                </w:pPr>
              </w:pPrChange>
            </w:pPr>
            <w:del w:id="147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пакет зарегистрированных документов, поступивших должностному лицу,</w:delText>
              </w:r>
            </w:del>
          </w:p>
          <w:p w14:paraId="41F7C9EA" w14:textId="6F6F5E83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7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76" w:author="Пользователь" w:date="2022-12-26T15:03:00Z">
                <w:pPr>
                  <w:spacing w:after="0" w:line="240" w:lineRule="auto"/>
                  <w:ind w:left="34"/>
                </w:pPr>
              </w:pPrChange>
            </w:pPr>
            <w:del w:id="1477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ответственному за предоставление 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1107" w:type="pct"/>
            <w:shd w:val="clear" w:color="auto" w:fill="auto"/>
          </w:tcPr>
          <w:p w14:paraId="5A09FF6E" w14:textId="46ECE6D1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7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79" w:author="Пользователь" w:date="2022-12-26T15:03:00Z">
                <w:pPr>
                  <w:spacing w:after="0" w:line="240" w:lineRule="auto"/>
                </w:pPr>
              </w:pPrChange>
            </w:pPr>
            <w:del w:id="148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Проверка соответствия документов и сведений требованиям нормативных правовых актов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554" w:type="pct"/>
            <w:shd w:val="clear" w:color="auto" w:fill="auto"/>
            <w:vAlign w:val="center"/>
          </w:tcPr>
          <w:p w14:paraId="4C990E9B" w14:textId="35CE63C0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8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82" w:author="Пользователь" w:date="2022-12-26T15:03:00Z">
                <w:pPr>
                  <w:spacing w:after="0" w:line="240" w:lineRule="auto"/>
                </w:pPr>
              </w:pPrChange>
            </w:pPr>
            <w:del w:id="148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До 2 рабочих дней</w:delText>
              </w:r>
            </w:del>
          </w:p>
        </w:tc>
        <w:tc>
          <w:tcPr>
            <w:tcW w:w="461" w:type="pct"/>
            <w:shd w:val="clear" w:color="auto" w:fill="auto"/>
          </w:tcPr>
          <w:p w14:paraId="26D21C83" w14:textId="20DC9D97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8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85" w:author="Пользователь" w:date="2022-12-26T15:03:00Z">
                <w:pPr>
                  <w:spacing w:after="0" w:line="240" w:lineRule="auto"/>
                </w:pPr>
              </w:pPrChange>
            </w:pPr>
            <w:del w:id="1486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предоставление государственно (муниципальной)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659C9D03" w14:textId="003608B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8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88" w:author="Пользователь" w:date="2022-12-26T15:03:00Z">
                <w:pPr>
                  <w:spacing w:after="0" w:line="240" w:lineRule="auto"/>
                </w:pPr>
              </w:pPrChange>
            </w:pPr>
            <w:del w:id="148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 ГИС / ПГС</w:delText>
              </w:r>
            </w:del>
          </w:p>
        </w:tc>
        <w:tc>
          <w:tcPr>
            <w:tcW w:w="637" w:type="pct"/>
            <w:shd w:val="clear" w:color="auto" w:fill="auto"/>
          </w:tcPr>
          <w:p w14:paraId="44406A9C" w14:textId="1D6E1F0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9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91" w:author="Пользователь" w:date="2022-12-26T15:03:00Z">
                <w:pPr>
                  <w:spacing w:after="0" w:line="240" w:lineRule="auto"/>
                </w:pPr>
              </w:pPrChange>
            </w:pPr>
            <w:del w:id="1492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основания отказа в предоставлении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, предусмотренные пунктом 2.22 Административного регламента</w:delText>
              </w:r>
            </w:del>
          </w:p>
        </w:tc>
        <w:tc>
          <w:tcPr>
            <w:tcW w:w="816" w:type="pct"/>
            <w:shd w:val="clear" w:color="auto" w:fill="auto"/>
          </w:tcPr>
          <w:p w14:paraId="7646B970" w14:textId="60BE6EBD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493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94" w:author="Пользователь" w:date="2022-12-26T15:03:00Z">
                <w:pPr>
                  <w:spacing w:after="0" w:line="240" w:lineRule="auto"/>
                </w:pPr>
              </w:pPrChange>
            </w:pPr>
            <w:del w:id="149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проект результата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</w:tc>
      </w:tr>
      <w:tr w:rsidR="00302E6A" w:rsidRPr="00302E6A" w:rsidDel="001E7421" w14:paraId="659849B7" w14:textId="4BCB8AFE" w:rsidTr="00810866">
        <w:trPr>
          <w:trHeight w:val="459"/>
          <w:del w:id="1496" w:author="Пользователь" w:date="2022-12-26T15:03:00Z"/>
        </w:trPr>
        <w:tc>
          <w:tcPr>
            <w:tcW w:w="5000" w:type="pct"/>
            <w:gridSpan w:val="7"/>
            <w:shd w:val="clear" w:color="auto" w:fill="auto"/>
          </w:tcPr>
          <w:p w14:paraId="78015149" w14:textId="3534F5EE" w:rsidR="00EC4873" w:rsidRPr="00302E6A" w:rsidDel="001E7421" w:rsidRDefault="00EC4873" w:rsidP="001E7421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49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498" w:author="Пользователь" w:date="2022-12-26T15:03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49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Принятие решения</w:delText>
              </w:r>
            </w:del>
          </w:p>
        </w:tc>
      </w:tr>
      <w:tr w:rsidR="00302E6A" w:rsidRPr="00302E6A" w:rsidDel="001E7421" w14:paraId="0DB91EDD" w14:textId="6C23540D" w:rsidTr="00274A17">
        <w:trPr>
          <w:trHeight w:val="1110"/>
          <w:del w:id="1500" w:author="Пользователь" w:date="2022-12-26T15:03:00Z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14:paraId="1E50D669" w14:textId="63FE0D9A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0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02" w:author="Пользователь" w:date="2022-12-26T15:03:00Z">
                <w:pPr>
                  <w:spacing w:after="0" w:line="240" w:lineRule="auto"/>
                  <w:ind w:left="34"/>
                </w:pPr>
              </w:pPrChange>
            </w:pPr>
            <w:del w:id="150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проект результата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1107" w:type="pct"/>
            <w:shd w:val="clear" w:color="auto" w:fill="auto"/>
          </w:tcPr>
          <w:p w14:paraId="1E3E4753" w14:textId="37DBCA7C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0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05" w:author="Пользователь" w:date="2022-12-26T15:03:00Z">
                <w:pPr>
                  <w:spacing w:after="0" w:line="240" w:lineRule="auto"/>
                </w:pPr>
              </w:pPrChange>
            </w:pPr>
            <w:del w:id="150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Принятие решения о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  <w:p w14:paraId="5642F213" w14:textId="05F3D769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0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08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14:paraId="614DA236" w14:textId="769B7AE2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09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10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 w:val="restart"/>
            <w:shd w:val="clear" w:color="auto" w:fill="auto"/>
          </w:tcPr>
          <w:p w14:paraId="7A54CD40" w14:textId="2585C805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1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12" w:author="Пользователь" w:date="2022-12-26T15:03:00Z">
                <w:pPr>
                  <w:spacing w:after="0" w:line="240" w:lineRule="auto"/>
                </w:pPr>
              </w:pPrChange>
            </w:pPr>
            <w:del w:id="151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должностное лицо Уполномоченного органа, ответственное за предоставление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;</w:delText>
              </w:r>
            </w:del>
          </w:p>
          <w:p w14:paraId="22531613" w14:textId="633A215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1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15" w:author="Пользователь" w:date="2022-12-26T15:03:00Z">
                <w:pPr>
                  <w:spacing w:after="0" w:line="240" w:lineRule="auto"/>
                </w:pPr>
              </w:pPrChange>
            </w:pPr>
            <w:del w:id="151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Руководитель Уполномоченного органа)или иное уполномоченное им лицо</w:delText>
              </w:r>
            </w:del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14:paraId="68829A43" w14:textId="5B26B07A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1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18" w:author="Пользователь" w:date="2022-12-26T15:03:00Z">
                <w:pPr>
                  <w:spacing w:after="0" w:line="240" w:lineRule="auto"/>
                </w:pPr>
              </w:pPrChange>
            </w:pPr>
            <w:del w:id="1519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 ГИС / ПГС</w:delText>
              </w:r>
            </w:del>
          </w:p>
        </w:tc>
        <w:tc>
          <w:tcPr>
            <w:tcW w:w="637" w:type="pct"/>
            <w:vMerge w:val="restart"/>
            <w:shd w:val="clear" w:color="auto" w:fill="auto"/>
          </w:tcPr>
          <w:p w14:paraId="7564E17D" w14:textId="056284B5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2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21" w:author="Пользователь" w:date="2022-12-26T15:03:00Z">
                <w:pPr>
                  <w:spacing w:after="0" w:line="240" w:lineRule="auto"/>
                </w:pPr>
              </w:pPrChange>
            </w:pPr>
            <w:del w:id="1522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–</w:delText>
              </w:r>
            </w:del>
          </w:p>
          <w:p w14:paraId="3A2B80DB" w14:textId="2F89D7B7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23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24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 w:val="restart"/>
            <w:shd w:val="clear" w:color="auto" w:fill="auto"/>
          </w:tcPr>
          <w:p w14:paraId="31FB228F" w14:textId="0DA38EF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2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26" w:author="Пользователь" w:date="2022-12-26T15:03:00Z">
                <w:pPr>
                  <w:spacing w:after="0" w:line="240" w:lineRule="auto"/>
                </w:pPr>
              </w:pPrChange>
            </w:pPr>
            <w:del w:id="152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Результат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, подписанный усиленной квалифицированной </w:delText>
              </w:r>
              <w:r w:rsidR="00BB4DAB"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подписью руководителем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Уполномоченного органа или иного уполномоченного им лица</w:delText>
              </w:r>
            </w:del>
          </w:p>
          <w:p w14:paraId="0A6988FE" w14:textId="56B1555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2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29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1E7421" w14:paraId="2D154FA8" w14:textId="44676041" w:rsidTr="00274A17">
        <w:trPr>
          <w:trHeight w:val="4395"/>
          <w:del w:id="1530" w:author="Пользователь" w:date="2022-12-26T15:03:00Z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14:paraId="11E1CCAB" w14:textId="225C5D1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3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32" w:author="Пользователь" w:date="2022-12-26T15:03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14:paraId="1E75816F" w14:textId="05A1234B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33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34" w:author="Пользователь" w:date="2022-12-26T15:03:00Z">
                <w:pPr>
                  <w:spacing w:after="0" w:line="240" w:lineRule="auto"/>
                </w:pPr>
              </w:pPrChange>
            </w:pPr>
            <w:del w:id="153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Формирование решения о предоставлении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  <w:p w14:paraId="1CF3337A" w14:textId="11D39E6F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36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37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</w:tcPr>
          <w:p w14:paraId="390A92FB" w14:textId="7E71C5E9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3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39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/>
            <w:tcBorders>
              <w:top w:val="nil"/>
            </w:tcBorders>
            <w:shd w:val="clear" w:color="auto" w:fill="auto"/>
          </w:tcPr>
          <w:p w14:paraId="65B581D8" w14:textId="6DC287AF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4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41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14:paraId="7F43336D" w14:textId="5ADC3125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4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43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/>
            <w:shd w:val="clear" w:color="auto" w:fill="auto"/>
          </w:tcPr>
          <w:p w14:paraId="5018D562" w14:textId="4C5639EC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4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45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/>
            <w:shd w:val="clear" w:color="auto" w:fill="auto"/>
          </w:tcPr>
          <w:p w14:paraId="63BEE2F2" w14:textId="22F8F8A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46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47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1E7421" w14:paraId="2886D184" w14:textId="336E3C7D" w:rsidTr="00274A17">
        <w:trPr>
          <w:trHeight w:val="2340"/>
          <w:del w:id="1548" w:author="Пользователь" w:date="2022-12-26T15:03:00Z"/>
        </w:trPr>
        <w:tc>
          <w:tcPr>
            <w:tcW w:w="795" w:type="pct"/>
            <w:vMerge w:val="restart"/>
            <w:shd w:val="clear" w:color="auto" w:fill="auto"/>
          </w:tcPr>
          <w:p w14:paraId="259DAF88" w14:textId="4CE46BB0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49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50" w:author="Пользователь" w:date="2022-12-26T15:03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2D63C388" w14:textId="23C40A1F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5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52" w:author="Пользователь" w:date="2022-12-26T15:03:00Z">
                <w:pPr>
                  <w:spacing w:after="0" w:line="240" w:lineRule="auto"/>
                </w:pPr>
              </w:pPrChange>
            </w:pPr>
            <w:del w:id="155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Принятие решения об отказе в предоставлении услуги</w:delText>
              </w:r>
            </w:del>
          </w:p>
        </w:tc>
        <w:tc>
          <w:tcPr>
            <w:tcW w:w="554" w:type="pct"/>
            <w:vMerge w:val="restart"/>
            <w:shd w:val="clear" w:color="auto" w:fill="auto"/>
          </w:tcPr>
          <w:p w14:paraId="67510B0D" w14:textId="32C50108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5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55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 w:val="restart"/>
            <w:shd w:val="clear" w:color="auto" w:fill="auto"/>
          </w:tcPr>
          <w:p w14:paraId="2B21D8FA" w14:textId="4AC56B78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56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57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630" w:type="pct"/>
            <w:vMerge w:val="restart"/>
            <w:tcBorders>
              <w:top w:val="nil"/>
            </w:tcBorders>
            <w:shd w:val="clear" w:color="auto" w:fill="auto"/>
          </w:tcPr>
          <w:p w14:paraId="4C8DADD6" w14:textId="12B8B31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5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59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 w:val="restart"/>
            <w:shd w:val="clear" w:color="auto" w:fill="auto"/>
          </w:tcPr>
          <w:p w14:paraId="7252BB5D" w14:textId="52BB1A53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6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61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 w:val="restart"/>
            <w:shd w:val="clear" w:color="auto" w:fill="auto"/>
          </w:tcPr>
          <w:p w14:paraId="6AEAC9B5" w14:textId="5A6BDC47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6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63" w:author="Пользователь" w:date="2022-12-26T15:03:00Z">
                <w:pPr>
                  <w:spacing w:after="0" w:line="240" w:lineRule="auto"/>
                </w:pPr>
              </w:pPrChange>
            </w:pPr>
            <w:del w:id="1564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Результат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по форме, приведенной в приложении №3 к 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Административному регламенту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, подписанный усиленной квалифицированной </w:delText>
              </w:r>
              <w:r w:rsidR="00BB4DAB"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подписью руководителем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Уполномоченного органа или иного уполномоченного им лица</w:delText>
              </w:r>
            </w:del>
          </w:p>
          <w:p w14:paraId="4C490663" w14:textId="76EE6A3A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6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66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1E7421" w14:paraId="5335F44B" w14:textId="28752141" w:rsidTr="00274A17">
        <w:trPr>
          <w:trHeight w:val="680"/>
          <w:del w:id="1567" w:author="Пользователь" w:date="2022-12-26T15:03:00Z"/>
        </w:trPr>
        <w:tc>
          <w:tcPr>
            <w:tcW w:w="795" w:type="pct"/>
            <w:vMerge/>
            <w:shd w:val="clear" w:color="auto" w:fill="auto"/>
          </w:tcPr>
          <w:p w14:paraId="57208EB7" w14:textId="27136659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6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69" w:author="Пользователь" w:date="2022-12-26T15:03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59FF1F5E" w14:textId="458D6FA3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7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71" w:author="Пользователь" w:date="2022-12-26T15:03:00Z">
                <w:pPr>
                  <w:spacing w:after="0" w:line="240" w:lineRule="auto"/>
                </w:pPr>
              </w:pPrChange>
            </w:pPr>
            <w:del w:id="1572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Формирование решения об отказе в предоставлении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554" w:type="pct"/>
            <w:vMerge/>
            <w:shd w:val="clear" w:color="auto" w:fill="auto"/>
          </w:tcPr>
          <w:p w14:paraId="2B634D5D" w14:textId="5E00A90A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73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74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461" w:type="pct"/>
            <w:vMerge/>
            <w:shd w:val="clear" w:color="auto" w:fill="auto"/>
          </w:tcPr>
          <w:p w14:paraId="1B9BB810" w14:textId="5A61C2E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7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76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14:paraId="3FF0F808" w14:textId="737E91FF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7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78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637" w:type="pct"/>
            <w:vMerge/>
            <w:shd w:val="clear" w:color="auto" w:fill="auto"/>
          </w:tcPr>
          <w:p w14:paraId="1A6829EB" w14:textId="59B3D66D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79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80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vMerge/>
            <w:shd w:val="clear" w:color="auto" w:fill="auto"/>
          </w:tcPr>
          <w:p w14:paraId="291CDC23" w14:textId="6335F7ED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8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82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</w:tr>
      <w:tr w:rsidR="00302E6A" w:rsidRPr="00302E6A" w:rsidDel="001E7421" w14:paraId="3EDD3418" w14:textId="57D8FECB" w:rsidTr="00810866">
        <w:trPr>
          <w:trHeight w:val="420"/>
          <w:del w:id="1583" w:author="Пользователь" w:date="2022-12-26T15:03:00Z"/>
        </w:trPr>
        <w:tc>
          <w:tcPr>
            <w:tcW w:w="5000" w:type="pct"/>
            <w:gridSpan w:val="7"/>
            <w:shd w:val="clear" w:color="auto" w:fill="auto"/>
          </w:tcPr>
          <w:p w14:paraId="57E9C952" w14:textId="28C63B2D" w:rsidR="00EC4873" w:rsidRPr="00302E6A" w:rsidDel="001E7421" w:rsidRDefault="00EC4873" w:rsidP="001E7421">
            <w:pPr>
              <w:numPr>
                <w:ilvl w:val="0"/>
                <w:numId w:val="26"/>
              </w:numPr>
              <w:autoSpaceDE w:val="0"/>
              <w:autoSpaceDN w:val="0"/>
              <w:spacing w:after="0" w:line="240" w:lineRule="auto"/>
              <w:ind w:left="5670"/>
              <w:jc w:val="center"/>
              <w:rPr>
                <w:del w:id="158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85" w:author="Пользователь" w:date="2022-12-26T15:03:00Z">
                <w:pPr>
                  <w:numPr>
                    <w:numId w:val="26"/>
                  </w:numPr>
                  <w:spacing w:after="0" w:line="240" w:lineRule="auto"/>
                  <w:ind w:left="720" w:hanging="360"/>
                  <w:jc w:val="center"/>
                </w:pPr>
              </w:pPrChange>
            </w:pPr>
            <w:del w:id="158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Выдача результата </w:delText>
              </w:r>
            </w:del>
          </w:p>
        </w:tc>
      </w:tr>
      <w:tr w:rsidR="00302E6A" w:rsidRPr="00302E6A" w:rsidDel="001E7421" w14:paraId="2F45D7E6" w14:textId="14E1C169" w:rsidTr="00274A17">
        <w:trPr>
          <w:trHeight w:val="3900"/>
          <w:del w:id="1587" w:author="Пользователь" w:date="2022-12-26T15:03:00Z"/>
        </w:trPr>
        <w:tc>
          <w:tcPr>
            <w:tcW w:w="795" w:type="pct"/>
            <w:vMerge w:val="restart"/>
            <w:shd w:val="clear" w:color="auto" w:fill="auto"/>
          </w:tcPr>
          <w:p w14:paraId="47244660" w14:textId="787196EB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8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89" w:author="Пользователь" w:date="2022-12-26T15:03:00Z">
                <w:pPr>
                  <w:spacing w:after="0" w:line="240" w:lineRule="auto"/>
                  <w:ind w:left="34"/>
                </w:pPr>
              </w:pPrChange>
            </w:pPr>
            <w:del w:id="159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формирование и регистрация результата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, указанного в пункте 2.20 Административного регламента,  в форме электронного документа в ГИС</w:delText>
              </w:r>
            </w:del>
          </w:p>
        </w:tc>
        <w:tc>
          <w:tcPr>
            <w:tcW w:w="1107" w:type="pct"/>
            <w:shd w:val="clear" w:color="auto" w:fill="auto"/>
          </w:tcPr>
          <w:p w14:paraId="55AC998E" w14:textId="57CF2D1D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9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92" w:author="Пользователь" w:date="2022-12-26T15:03:00Z">
                <w:pPr>
                  <w:spacing w:after="0" w:line="240" w:lineRule="auto"/>
                  <w:ind w:left="32"/>
                </w:pPr>
              </w:pPrChange>
            </w:pPr>
            <w:del w:id="159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Регистрация результата </w:delText>
              </w:r>
              <w:r w:rsidR="00BB4DAB"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  <w:p w14:paraId="598BBDC4" w14:textId="420290F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9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95" w:author="Пользователь" w:date="2022-12-26T15:03:00Z">
                <w:pPr>
                  <w:spacing w:after="0" w:line="240" w:lineRule="auto"/>
                  <w:ind w:left="32"/>
                </w:pPr>
              </w:pPrChange>
            </w:pPr>
          </w:p>
        </w:tc>
        <w:tc>
          <w:tcPr>
            <w:tcW w:w="554" w:type="pct"/>
            <w:shd w:val="clear" w:color="auto" w:fill="auto"/>
          </w:tcPr>
          <w:p w14:paraId="60FBF898" w14:textId="179AD0C0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96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597" w:author="Пользователь" w:date="2022-12-26T15:03:00Z">
                <w:pPr>
                  <w:spacing w:after="0" w:line="240" w:lineRule="auto"/>
                  <w:ind w:left="29"/>
                </w:pPr>
              </w:pPrChange>
            </w:pPr>
            <w:del w:id="1598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после окончания процедуры принятия решения (в общий срок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не включается)</w:delText>
              </w:r>
            </w:del>
          </w:p>
        </w:tc>
        <w:tc>
          <w:tcPr>
            <w:tcW w:w="461" w:type="pct"/>
            <w:shd w:val="clear" w:color="auto" w:fill="auto"/>
          </w:tcPr>
          <w:p w14:paraId="3D7CCABE" w14:textId="774CB94B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599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00" w:author="Пользователь" w:date="2022-12-26T15:03:00Z">
                <w:pPr>
                  <w:spacing w:after="0" w:line="240" w:lineRule="auto"/>
                  <w:ind w:left="28"/>
                </w:pPr>
              </w:pPrChange>
            </w:pPr>
            <w:del w:id="1601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предоставление государственно (муниципальной)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777AA799" w14:textId="5FE3F8F1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0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03" w:author="Пользователь" w:date="2022-12-26T15:03:00Z">
                <w:pPr>
                  <w:spacing w:after="0" w:line="240" w:lineRule="auto"/>
                  <w:ind w:left="28"/>
                </w:pPr>
              </w:pPrChange>
            </w:pPr>
            <w:del w:id="1604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 ГИС</w:delText>
              </w:r>
            </w:del>
          </w:p>
        </w:tc>
        <w:tc>
          <w:tcPr>
            <w:tcW w:w="637" w:type="pct"/>
            <w:shd w:val="clear" w:color="auto" w:fill="auto"/>
          </w:tcPr>
          <w:p w14:paraId="377C8AD9" w14:textId="654E2B5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0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06" w:author="Пользователь" w:date="2022-12-26T15:03:00Z">
                <w:pPr>
                  <w:spacing w:after="0" w:line="240" w:lineRule="auto"/>
                </w:pPr>
              </w:pPrChange>
            </w:pPr>
            <w:del w:id="160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–</w:delText>
              </w:r>
            </w:del>
          </w:p>
        </w:tc>
        <w:tc>
          <w:tcPr>
            <w:tcW w:w="816" w:type="pct"/>
            <w:shd w:val="clear" w:color="auto" w:fill="auto"/>
          </w:tcPr>
          <w:p w14:paraId="3FE780D2" w14:textId="55E031C2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0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09" w:author="Пользователь" w:date="2022-12-26T15:03:00Z">
                <w:pPr>
                  <w:spacing w:after="0" w:line="240" w:lineRule="auto"/>
                  <w:ind w:left="47"/>
                </w:pPr>
              </w:pPrChange>
            </w:pPr>
            <w:del w:id="161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Внесение сведений о конечном результате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</w:delText>
              </w:r>
            </w:del>
          </w:p>
        </w:tc>
      </w:tr>
      <w:tr w:rsidR="00302E6A" w:rsidRPr="00302E6A" w:rsidDel="001E7421" w14:paraId="2D7ECF1B" w14:textId="457F5966" w:rsidTr="00274A17">
        <w:trPr>
          <w:trHeight w:val="809"/>
          <w:del w:id="1611" w:author="Пользователь" w:date="2022-12-26T15:03:00Z"/>
        </w:trPr>
        <w:tc>
          <w:tcPr>
            <w:tcW w:w="795" w:type="pct"/>
            <w:vMerge/>
            <w:shd w:val="clear" w:color="auto" w:fill="auto"/>
          </w:tcPr>
          <w:p w14:paraId="257863B4" w14:textId="33C59C22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1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13" w:author="Пользователь" w:date="2022-12-26T15:03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1695BF5E" w14:textId="079E3AE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1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15" w:author="Пользователь" w:date="2022-12-26T15:03:00Z">
                <w:pPr>
                  <w:spacing w:after="0" w:line="240" w:lineRule="auto"/>
                </w:pPr>
              </w:pPrChange>
            </w:pPr>
            <w:del w:id="161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Направление в многофункциональный центр результата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, указанного в пункте 2.20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delText>
              </w:r>
            </w:del>
          </w:p>
          <w:p w14:paraId="09DB3DDC" w14:textId="5C4601D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17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18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554" w:type="pct"/>
            <w:shd w:val="clear" w:color="auto" w:fill="auto"/>
          </w:tcPr>
          <w:p w14:paraId="3AE0EA0D" w14:textId="03532C93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19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20" w:author="Пользователь" w:date="2022-12-26T15:03:00Z">
                <w:pPr>
                  <w:spacing w:after="0" w:line="240" w:lineRule="auto"/>
                </w:pPr>
              </w:pPrChange>
            </w:pPr>
            <w:del w:id="162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в сроки, установленные соглашением о взаимодействии между Уполномоченным органом  и многофункциональным центром</w:delText>
              </w:r>
            </w:del>
          </w:p>
        </w:tc>
        <w:tc>
          <w:tcPr>
            <w:tcW w:w="461" w:type="pct"/>
            <w:shd w:val="clear" w:color="auto" w:fill="auto"/>
          </w:tcPr>
          <w:p w14:paraId="617FD95A" w14:textId="7711DD52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2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23" w:author="Пользователь" w:date="2022-12-26T15:03:00Z">
                <w:pPr>
                  <w:spacing w:after="0" w:line="240" w:lineRule="auto"/>
                </w:pPr>
              </w:pPrChange>
            </w:pPr>
            <w:del w:id="1624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предоставление государственно (муниципальной)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00C2295E" w14:textId="459B7E42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25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26" w:author="Пользователь" w:date="2022-12-26T15:03:00Z">
                <w:pPr>
                  <w:spacing w:after="0" w:line="240" w:lineRule="auto"/>
                </w:pPr>
              </w:pPrChange>
            </w:pPr>
            <w:del w:id="1627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Уполномоченный орган) / АИС МФЦ</w:delText>
              </w:r>
            </w:del>
          </w:p>
        </w:tc>
        <w:tc>
          <w:tcPr>
            <w:tcW w:w="637" w:type="pct"/>
            <w:shd w:val="clear" w:color="auto" w:fill="auto"/>
          </w:tcPr>
          <w:p w14:paraId="33B99C31" w14:textId="6EC90347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2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29" w:author="Пользователь" w:date="2022-12-26T15:03:00Z">
                <w:pPr>
                  <w:spacing w:after="0" w:line="240" w:lineRule="auto"/>
                </w:pPr>
              </w:pPrChange>
            </w:pPr>
            <w:del w:id="1630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Указание заявителем в Запросе способа выдачи результата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в многофункциональном центре, а также подача Запроса через многофункциональный центр</w:delText>
              </w:r>
            </w:del>
          </w:p>
        </w:tc>
        <w:tc>
          <w:tcPr>
            <w:tcW w:w="816" w:type="pct"/>
            <w:shd w:val="clear" w:color="auto" w:fill="auto"/>
          </w:tcPr>
          <w:p w14:paraId="72A9E19C" w14:textId="0403C85B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31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32" w:author="Пользователь" w:date="2022-12-26T15:03:00Z">
                <w:pPr>
                  <w:spacing w:after="0" w:line="240" w:lineRule="auto"/>
                </w:pPr>
              </w:pPrChange>
            </w:pPr>
            <w:del w:id="1633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выдача результата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заявителю в форме бумажного документа, подтверждающего содержание электронного документа, заверенного печатью многофункционального центра; </w:delText>
              </w:r>
            </w:del>
          </w:p>
          <w:p w14:paraId="7A4112E5" w14:textId="15A06640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3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35" w:author="Пользователь" w:date="2022-12-26T15:03:00Z">
                <w:pPr>
                  <w:spacing w:after="0" w:line="240" w:lineRule="auto"/>
                </w:pPr>
              </w:pPrChange>
            </w:pPr>
            <w:del w:id="1636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внесение сведений в ГИС о выдаче результата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</w:tr>
      <w:tr w:rsidR="00302E6A" w:rsidRPr="00302E6A" w:rsidDel="001E7421" w14:paraId="5565F2D6" w14:textId="078BDFFE" w:rsidTr="00274A17">
        <w:trPr>
          <w:trHeight w:val="243"/>
          <w:del w:id="1637" w:author="Пользователь" w:date="2022-12-26T15:03:00Z"/>
        </w:trPr>
        <w:tc>
          <w:tcPr>
            <w:tcW w:w="795" w:type="pct"/>
            <w:vMerge/>
            <w:shd w:val="clear" w:color="auto" w:fill="auto"/>
          </w:tcPr>
          <w:p w14:paraId="74DC18A5" w14:textId="4195881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38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39" w:author="Пользователь" w:date="2022-12-26T15:03:00Z">
                <w:pPr>
                  <w:spacing w:after="0" w:line="240" w:lineRule="auto"/>
                  <w:ind w:left="34"/>
                </w:pPr>
              </w:pPrChange>
            </w:pPr>
          </w:p>
        </w:tc>
        <w:tc>
          <w:tcPr>
            <w:tcW w:w="1107" w:type="pct"/>
            <w:shd w:val="clear" w:color="auto" w:fill="auto"/>
          </w:tcPr>
          <w:p w14:paraId="3AAA69FA" w14:textId="11B693C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40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41" w:author="Пользователь" w:date="2022-12-26T15:03:00Z">
                <w:pPr>
                  <w:spacing w:after="0" w:line="240" w:lineRule="auto"/>
                  <w:ind w:left="32"/>
                </w:pPr>
              </w:pPrChange>
            </w:pPr>
            <w:del w:id="1642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Направление заявителю результата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 в личный кабинет на </w:delText>
              </w:r>
              <w:r w:rsidR="00313E0E"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Едином портале</w:delText>
              </w:r>
            </w:del>
          </w:p>
        </w:tc>
        <w:tc>
          <w:tcPr>
            <w:tcW w:w="554" w:type="pct"/>
            <w:shd w:val="clear" w:color="auto" w:fill="auto"/>
          </w:tcPr>
          <w:p w14:paraId="36B0755C" w14:textId="423347C6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43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44" w:author="Пользователь" w:date="2022-12-26T15:03:00Z">
                <w:pPr>
                  <w:spacing w:after="0" w:line="240" w:lineRule="auto"/>
                  <w:ind w:left="29"/>
                </w:pPr>
              </w:pPrChange>
            </w:pPr>
            <w:del w:id="1645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 xml:space="preserve">В день регистрации результата предоставления </w:delText>
              </w:r>
              <w:r w:rsidR="00F5670F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</w:del>
          </w:p>
        </w:tc>
        <w:tc>
          <w:tcPr>
            <w:tcW w:w="461" w:type="pct"/>
            <w:shd w:val="clear" w:color="auto" w:fill="auto"/>
          </w:tcPr>
          <w:p w14:paraId="2A932696" w14:textId="1A0AF017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46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47" w:author="Пользователь" w:date="2022-12-26T15:03:00Z">
                <w:pPr>
                  <w:spacing w:after="0" w:line="240" w:lineRule="auto"/>
                  <w:ind w:left="28"/>
                </w:pPr>
              </w:pPrChange>
            </w:pPr>
            <w:del w:id="1648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должностное лицо Уполномоченного органа, ответственное за предоставление государственно (муниципальной) услуги</w:delText>
              </w:r>
            </w:del>
          </w:p>
        </w:tc>
        <w:tc>
          <w:tcPr>
            <w:tcW w:w="630" w:type="pct"/>
            <w:shd w:val="clear" w:color="auto" w:fill="auto"/>
          </w:tcPr>
          <w:p w14:paraId="6A3C0C00" w14:textId="6FACCBBE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49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50" w:author="Пользователь" w:date="2022-12-26T15:03:00Z">
                <w:pPr>
                  <w:spacing w:after="0" w:line="240" w:lineRule="auto"/>
                  <w:ind w:left="28"/>
                </w:pPr>
              </w:pPrChange>
            </w:pPr>
            <w:del w:id="1651" w:author="Пользователь" w:date="2022-12-26T15:03:00Z">
              <w:r w:rsidRPr="00302E6A" w:rsidDel="001E7421">
                <w:rPr>
                  <w:rFonts w:ascii="Times New Roman" w:eastAsia="Calibri" w:hAnsi="Times New Roman"/>
                  <w:color w:val="000000" w:themeColor="text1"/>
                  <w:sz w:val="24"/>
                  <w:szCs w:val="24"/>
                </w:rPr>
                <w:delText>ГИС</w:delText>
              </w:r>
            </w:del>
          </w:p>
        </w:tc>
        <w:tc>
          <w:tcPr>
            <w:tcW w:w="637" w:type="pct"/>
            <w:shd w:val="clear" w:color="auto" w:fill="auto"/>
          </w:tcPr>
          <w:p w14:paraId="1CA54F18" w14:textId="53111994" w:rsidR="00EC4873" w:rsidRPr="00302E6A" w:rsidDel="001E7421" w:rsidRDefault="00EC4873" w:rsidP="001E7421">
            <w:pPr>
              <w:autoSpaceDE w:val="0"/>
              <w:autoSpaceDN w:val="0"/>
              <w:spacing w:after="0" w:line="240" w:lineRule="auto"/>
              <w:ind w:left="5670"/>
              <w:rPr>
                <w:del w:id="1652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53" w:author="Пользователь" w:date="2022-12-26T15:03:00Z">
                <w:pPr>
                  <w:spacing w:after="0" w:line="240" w:lineRule="auto"/>
                </w:pPr>
              </w:pPrChange>
            </w:pPr>
          </w:p>
        </w:tc>
        <w:tc>
          <w:tcPr>
            <w:tcW w:w="816" w:type="pct"/>
            <w:shd w:val="clear" w:color="auto" w:fill="auto"/>
          </w:tcPr>
          <w:p w14:paraId="0CD7FF33" w14:textId="6BD1EAEC" w:rsidR="00EC4873" w:rsidRPr="00302E6A" w:rsidDel="001E7421" w:rsidRDefault="00EC4873" w:rsidP="001E7421">
            <w:pPr>
              <w:autoSpaceDE w:val="0"/>
              <w:autoSpaceDN w:val="0"/>
              <w:adjustRightInd w:val="0"/>
              <w:spacing w:after="0" w:line="240" w:lineRule="auto"/>
              <w:ind w:left="5670"/>
              <w:jc w:val="both"/>
              <w:rPr>
                <w:del w:id="1654" w:author="Пользователь" w:date="2022-12-26T15:03:00Z"/>
                <w:rFonts w:ascii="Times New Roman" w:eastAsia="Calibri" w:hAnsi="Times New Roman"/>
                <w:color w:val="000000" w:themeColor="text1"/>
                <w:sz w:val="24"/>
                <w:szCs w:val="24"/>
              </w:rPr>
              <w:pPrChange w:id="1655" w:author="Пользователь" w:date="2022-12-26T15:03:00Z">
                <w:pPr>
                  <w:autoSpaceDE w:val="0"/>
                  <w:autoSpaceDN w:val="0"/>
                  <w:adjustRightInd w:val="0"/>
                  <w:spacing w:after="0" w:line="240" w:lineRule="auto"/>
                  <w:jc w:val="both"/>
                  <w:outlineLvl w:val="0"/>
                </w:pPr>
              </w:pPrChange>
            </w:pPr>
            <w:bookmarkStart w:id="1656" w:name="_Toc117168327"/>
            <w:del w:id="1657" w:author="Пользователь" w:date="2022-12-26T15:03:00Z"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Результат </w:delText>
              </w:r>
              <w:r w:rsidR="00F5670F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муниципальной услуги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, направленный заявителю </w:delText>
              </w:r>
              <w:r w:rsidR="00313E0E"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в</w:delText>
              </w:r>
              <w:r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 xml:space="preserve"> личный кабинет на </w:delText>
              </w:r>
              <w:r w:rsidR="00313E0E" w:rsidRPr="00302E6A" w:rsidDel="001E7421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delText>Едином портале</w:delText>
              </w:r>
              <w:bookmarkEnd w:id="1656"/>
            </w:del>
          </w:p>
        </w:tc>
      </w:tr>
    </w:tbl>
    <w:p w14:paraId="5BEC9131" w14:textId="77777777" w:rsidR="00EC4873" w:rsidRPr="00302E6A" w:rsidRDefault="00EC4873" w:rsidP="001E7421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color w:val="000000" w:themeColor="text1"/>
          <w:sz w:val="24"/>
          <w:szCs w:val="24"/>
        </w:rPr>
        <w:pPrChange w:id="1658" w:author="Пользователь" w:date="2022-12-26T15:04:00Z">
          <w:pPr>
            <w:outlineLvl w:val="0"/>
          </w:pPr>
        </w:pPrChange>
      </w:pPr>
      <w:bookmarkStart w:id="1659" w:name="_GoBack"/>
      <w:bookmarkEnd w:id="1659"/>
    </w:p>
    <w:sectPr w:rsidR="00EC4873" w:rsidRPr="00302E6A" w:rsidSect="001E7421">
      <w:footnotePr>
        <w:numRestart w:val="eachSect"/>
      </w:footnotePr>
      <w:pgSz w:w="11906" w:h="16838" w:orient="portrait" w:code="9"/>
      <w:pgMar w:top="1134" w:right="851" w:bottom="1134" w:left="1134" w:header="709" w:footer="709" w:gutter="0"/>
      <w:cols w:space="708"/>
      <w:titlePg w:val="0"/>
      <w:docGrid w:linePitch="360"/>
      <w:sectPrChange w:id="1660" w:author="Пользователь" w:date="2022-12-26T15:03:00Z">
        <w:sectPr w:rsidR="00EC4873" w:rsidRPr="00302E6A" w:rsidSect="001E7421">
          <w:pgSz w:w="16838" w:h="11906" w:orient="landscape"/>
          <w:pgMar w:top="1134" w:right="1134" w:bottom="851" w:left="1134" w:header="709" w:footer="709" w:gutter="0"/>
          <w:titlePg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7FB2C" w14:textId="77777777" w:rsidR="0045730B" w:rsidRDefault="0045730B">
      <w:pPr>
        <w:spacing w:after="0" w:line="240" w:lineRule="auto"/>
      </w:pPr>
      <w:r>
        <w:separator/>
      </w:r>
    </w:p>
  </w:endnote>
  <w:endnote w:type="continuationSeparator" w:id="0">
    <w:p w14:paraId="7BDD4BFB" w14:textId="77777777" w:rsidR="0045730B" w:rsidRDefault="0045730B">
      <w:pPr>
        <w:spacing w:after="0" w:line="240" w:lineRule="auto"/>
      </w:pPr>
      <w:r>
        <w:continuationSeparator/>
      </w:r>
    </w:p>
  </w:endnote>
  <w:endnote w:type="continuationNotice" w:id="1">
    <w:p w14:paraId="14C940DA" w14:textId="77777777" w:rsidR="0045730B" w:rsidRDefault="004573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2463868"/>
      <w:docPartObj>
        <w:docPartGallery w:val="Page Numbers (Bottom of Page)"/>
        <w:docPartUnique/>
      </w:docPartObj>
    </w:sdtPr>
    <w:sdtEndPr/>
    <w:sdtContent>
      <w:p w14:paraId="527D6F20" w14:textId="6184620D" w:rsidR="002F6715" w:rsidRDefault="002F671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421">
          <w:rPr>
            <w:noProof/>
          </w:rPr>
          <w:t>22</w:t>
        </w:r>
        <w:r>
          <w:fldChar w:fldCharType="end"/>
        </w:r>
      </w:p>
    </w:sdtContent>
  </w:sdt>
  <w:p w14:paraId="311CFDEF" w14:textId="77777777" w:rsidR="002F6715" w:rsidRDefault="002F67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C34D0" w14:textId="77777777" w:rsidR="0045730B" w:rsidRDefault="0045730B">
      <w:pPr>
        <w:spacing w:after="0" w:line="240" w:lineRule="auto"/>
      </w:pPr>
      <w:r>
        <w:separator/>
      </w:r>
    </w:p>
  </w:footnote>
  <w:footnote w:type="continuationSeparator" w:id="0">
    <w:p w14:paraId="42216278" w14:textId="77777777" w:rsidR="0045730B" w:rsidRDefault="0045730B">
      <w:pPr>
        <w:spacing w:after="0" w:line="240" w:lineRule="auto"/>
      </w:pPr>
      <w:r>
        <w:continuationSeparator/>
      </w:r>
    </w:p>
  </w:footnote>
  <w:footnote w:type="continuationNotice" w:id="1">
    <w:p w14:paraId="38621F4B" w14:textId="77777777" w:rsidR="0045730B" w:rsidRDefault="0045730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A78A7"/>
    <w:multiLevelType w:val="hybridMultilevel"/>
    <w:tmpl w:val="C44AE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01E3E"/>
    <w:multiLevelType w:val="hybridMultilevel"/>
    <w:tmpl w:val="73D8808E"/>
    <w:lvl w:ilvl="0" w:tplc="FFBA3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1"/>
  </w:num>
  <w:num w:numId="3">
    <w:abstractNumId w:val="18"/>
  </w:num>
  <w:num w:numId="4">
    <w:abstractNumId w:val="27"/>
  </w:num>
  <w:num w:numId="5">
    <w:abstractNumId w:val="9"/>
  </w:num>
  <w:num w:numId="6">
    <w:abstractNumId w:val="22"/>
  </w:num>
  <w:num w:numId="7">
    <w:abstractNumId w:val="6"/>
  </w:num>
  <w:num w:numId="8">
    <w:abstractNumId w:val="19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25"/>
  </w:num>
  <w:num w:numId="14">
    <w:abstractNumId w:val="11"/>
  </w:num>
  <w:num w:numId="15">
    <w:abstractNumId w:val="24"/>
  </w:num>
  <w:num w:numId="16">
    <w:abstractNumId w:val="12"/>
  </w:num>
  <w:num w:numId="17">
    <w:abstractNumId w:val="14"/>
  </w:num>
  <w:num w:numId="18">
    <w:abstractNumId w:val="2"/>
  </w:num>
  <w:num w:numId="19">
    <w:abstractNumId w:val="5"/>
  </w:num>
  <w:num w:numId="20">
    <w:abstractNumId w:val="20"/>
  </w:num>
  <w:num w:numId="21">
    <w:abstractNumId w:val="26"/>
  </w:num>
  <w:num w:numId="22">
    <w:abstractNumId w:val="4"/>
  </w:num>
  <w:num w:numId="23">
    <w:abstractNumId w:val="10"/>
  </w:num>
  <w:num w:numId="24">
    <w:abstractNumId w:val="7"/>
  </w:num>
  <w:num w:numId="25">
    <w:abstractNumId w:val="8"/>
  </w:num>
  <w:num w:numId="26">
    <w:abstractNumId w:val="0"/>
  </w:num>
  <w:num w:numId="27">
    <w:abstractNumId w:val="1"/>
  </w:num>
  <w:num w:numId="28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trackRevisions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E35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80"/>
    <w:rsid w:val="000315C6"/>
    <w:rsid w:val="00032690"/>
    <w:rsid w:val="000328BA"/>
    <w:rsid w:val="00040E44"/>
    <w:rsid w:val="0004191F"/>
    <w:rsid w:val="00043AB1"/>
    <w:rsid w:val="000443B4"/>
    <w:rsid w:val="000453D7"/>
    <w:rsid w:val="000460CE"/>
    <w:rsid w:val="00046694"/>
    <w:rsid w:val="00047617"/>
    <w:rsid w:val="0005086B"/>
    <w:rsid w:val="000517C3"/>
    <w:rsid w:val="00051D34"/>
    <w:rsid w:val="000520C5"/>
    <w:rsid w:val="0005296E"/>
    <w:rsid w:val="00053333"/>
    <w:rsid w:val="00054B28"/>
    <w:rsid w:val="00054BCD"/>
    <w:rsid w:val="00055345"/>
    <w:rsid w:val="000608D4"/>
    <w:rsid w:val="000628B6"/>
    <w:rsid w:val="00064212"/>
    <w:rsid w:val="00064FE2"/>
    <w:rsid w:val="0006641F"/>
    <w:rsid w:val="00070D40"/>
    <w:rsid w:val="0007149B"/>
    <w:rsid w:val="0007153C"/>
    <w:rsid w:val="00071DEF"/>
    <w:rsid w:val="0007243E"/>
    <w:rsid w:val="00072D25"/>
    <w:rsid w:val="000730A8"/>
    <w:rsid w:val="00073F5C"/>
    <w:rsid w:val="00075785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A5C"/>
    <w:rsid w:val="00086A6A"/>
    <w:rsid w:val="0008794A"/>
    <w:rsid w:val="00087B87"/>
    <w:rsid w:val="000901DF"/>
    <w:rsid w:val="000921F7"/>
    <w:rsid w:val="000929FF"/>
    <w:rsid w:val="00093AAF"/>
    <w:rsid w:val="00093C3E"/>
    <w:rsid w:val="00094B9A"/>
    <w:rsid w:val="00095626"/>
    <w:rsid w:val="0009644B"/>
    <w:rsid w:val="00096E0D"/>
    <w:rsid w:val="00096ED1"/>
    <w:rsid w:val="0009733E"/>
    <w:rsid w:val="000A116F"/>
    <w:rsid w:val="000A3246"/>
    <w:rsid w:val="000A4182"/>
    <w:rsid w:val="000A47E8"/>
    <w:rsid w:val="000A498E"/>
    <w:rsid w:val="000A52A5"/>
    <w:rsid w:val="000A6BCF"/>
    <w:rsid w:val="000A6EFF"/>
    <w:rsid w:val="000B097A"/>
    <w:rsid w:val="000B0ADF"/>
    <w:rsid w:val="000B0D39"/>
    <w:rsid w:val="000B1751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19F8"/>
    <w:rsid w:val="000D1E2F"/>
    <w:rsid w:val="000D2AC8"/>
    <w:rsid w:val="000D46C8"/>
    <w:rsid w:val="000D5120"/>
    <w:rsid w:val="000D53F1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3640"/>
    <w:rsid w:val="000E478E"/>
    <w:rsid w:val="000E58BC"/>
    <w:rsid w:val="000E66A1"/>
    <w:rsid w:val="000E6953"/>
    <w:rsid w:val="000E6CE2"/>
    <w:rsid w:val="000E7705"/>
    <w:rsid w:val="000F2978"/>
    <w:rsid w:val="000F2B19"/>
    <w:rsid w:val="000F33D2"/>
    <w:rsid w:val="000F35B4"/>
    <w:rsid w:val="000F42B5"/>
    <w:rsid w:val="000F534B"/>
    <w:rsid w:val="000F5923"/>
    <w:rsid w:val="000F62D8"/>
    <w:rsid w:val="000F75FF"/>
    <w:rsid w:val="00100B51"/>
    <w:rsid w:val="00101403"/>
    <w:rsid w:val="0010332B"/>
    <w:rsid w:val="0010354D"/>
    <w:rsid w:val="00104CC0"/>
    <w:rsid w:val="0010526D"/>
    <w:rsid w:val="00110A19"/>
    <w:rsid w:val="00111921"/>
    <w:rsid w:val="00111D96"/>
    <w:rsid w:val="0011278B"/>
    <w:rsid w:val="00113CED"/>
    <w:rsid w:val="001148DC"/>
    <w:rsid w:val="00114E9D"/>
    <w:rsid w:val="0011760B"/>
    <w:rsid w:val="001179DC"/>
    <w:rsid w:val="00117ECD"/>
    <w:rsid w:val="00120E81"/>
    <w:rsid w:val="00122B0A"/>
    <w:rsid w:val="00122C8E"/>
    <w:rsid w:val="00122FA6"/>
    <w:rsid w:val="00123464"/>
    <w:rsid w:val="0012364F"/>
    <w:rsid w:val="00124C01"/>
    <w:rsid w:val="00125C4D"/>
    <w:rsid w:val="00130985"/>
    <w:rsid w:val="0013345B"/>
    <w:rsid w:val="0013352B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AB4"/>
    <w:rsid w:val="0014291E"/>
    <w:rsid w:val="00142E71"/>
    <w:rsid w:val="00144A19"/>
    <w:rsid w:val="001455C6"/>
    <w:rsid w:val="00150592"/>
    <w:rsid w:val="0015141B"/>
    <w:rsid w:val="001525D5"/>
    <w:rsid w:val="00152A24"/>
    <w:rsid w:val="00152EA6"/>
    <w:rsid w:val="0015391C"/>
    <w:rsid w:val="00154EC9"/>
    <w:rsid w:val="0015688E"/>
    <w:rsid w:val="00156A8B"/>
    <w:rsid w:val="00157202"/>
    <w:rsid w:val="001573E0"/>
    <w:rsid w:val="00157E94"/>
    <w:rsid w:val="00160063"/>
    <w:rsid w:val="0016015D"/>
    <w:rsid w:val="0016055F"/>
    <w:rsid w:val="00163384"/>
    <w:rsid w:val="00163699"/>
    <w:rsid w:val="0016391D"/>
    <w:rsid w:val="00163EAE"/>
    <w:rsid w:val="001656D4"/>
    <w:rsid w:val="00165B23"/>
    <w:rsid w:val="00165E2F"/>
    <w:rsid w:val="00166CD3"/>
    <w:rsid w:val="00167977"/>
    <w:rsid w:val="00172F1E"/>
    <w:rsid w:val="001747E0"/>
    <w:rsid w:val="00175C7B"/>
    <w:rsid w:val="00175FD1"/>
    <w:rsid w:val="00176BF8"/>
    <w:rsid w:val="00177466"/>
    <w:rsid w:val="00177899"/>
    <w:rsid w:val="0017796C"/>
    <w:rsid w:val="00180611"/>
    <w:rsid w:val="00181077"/>
    <w:rsid w:val="00182907"/>
    <w:rsid w:val="001836F2"/>
    <w:rsid w:val="00184C64"/>
    <w:rsid w:val="00185848"/>
    <w:rsid w:val="001862C6"/>
    <w:rsid w:val="0018767D"/>
    <w:rsid w:val="00187E40"/>
    <w:rsid w:val="00190D15"/>
    <w:rsid w:val="001917FE"/>
    <w:rsid w:val="00192C3D"/>
    <w:rsid w:val="001933AC"/>
    <w:rsid w:val="00193A0F"/>
    <w:rsid w:val="00194E0A"/>
    <w:rsid w:val="00195A64"/>
    <w:rsid w:val="0019779C"/>
    <w:rsid w:val="00197CD9"/>
    <w:rsid w:val="001A2610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E36"/>
    <w:rsid w:val="001B510A"/>
    <w:rsid w:val="001B52EC"/>
    <w:rsid w:val="001B6AEF"/>
    <w:rsid w:val="001C06C1"/>
    <w:rsid w:val="001C0A7C"/>
    <w:rsid w:val="001C295D"/>
    <w:rsid w:val="001C2BE6"/>
    <w:rsid w:val="001C3F21"/>
    <w:rsid w:val="001C4AA8"/>
    <w:rsid w:val="001C4CCC"/>
    <w:rsid w:val="001C619D"/>
    <w:rsid w:val="001C61EF"/>
    <w:rsid w:val="001C6E63"/>
    <w:rsid w:val="001D0391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88C"/>
    <w:rsid w:val="001D69B5"/>
    <w:rsid w:val="001D6BE2"/>
    <w:rsid w:val="001D71DA"/>
    <w:rsid w:val="001D7D95"/>
    <w:rsid w:val="001E0888"/>
    <w:rsid w:val="001E0D5C"/>
    <w:rsid w:val="001E1DD7"/>
    <w:rsid w:val="001E26D0"/>
    <w:rsid w:val="001E373D"/>
    <w:rsid w:val="001E3EE7"/>
    <w:rsid w:val="001E443F"/>
    <w:rsid w:val="001E447E"/>
    <w:rsid w:val="001E47A5"/>
    <w:rsid w:val="001E5548"/>
    <w:rsid w:val="001E5B09"/>
    <w:rsid w:val="001E5DBC"/>
    <w:rsid w:val="001E6402"/>
    <w:rsid w:val="001E7421"/>
    <w:rsid w:val="001F117F"/>
    <w:rsid w:val="001F1541"/>
    <w:rsid w:val="001F2727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331"/>
    <w:rsid w:val="00205470"/>
    <w:rsid w:val="00206804"/>
    <w:rsid w:val="00206B8B"/>
    <w:rsid w:val="00207A15"/>
    <w:rsid w:val="00211E74"/>
    <w:rsid w:val="00212C29"/>
    <w:rsid w:val="00213666"/>
    <w:rsid w:val="002139C5"/>
    <w:rsid w:val="002141C0"/>
    <w:rsid w:val="002142F6"/>
    <w:rsid w:val="002146C6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28D"/>
    <w:rsid w:val="00226BE1"/>
    <w:rsid w:val="00231960"/>
    <w:rsid w:val="00231E42"/>
    <w:rsid w:val="002347FA"/>
    <w:rsid w:val="00234ED2"/>
    <w:rsid w:val="00235856"/>
    <w:rsid w:val="00236DB9"/>
    <w:rsid w:val="002372E2"/>
    <w:rsid w:val="002377CC"/>
    <w:rsid w:val="00241B17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DE4"/>
    <w:rsid w:val="0026108C"/>
    <w:rsid w:val="002619DD"/>
    <w:rsid w:val="00261C8D"/>
    <w:rsid w:val="00262850"/>
    <w:rsid w:val="00263C05"/>
    <w:rsid w:val="00264905"/>
    <w:rsid w:val="00265221"/>
    <w:rsid w:val="00270D32"/>
    <w:rsid w:val="00271294"/>
    <w:rsid w:val="00271FD9"/>
    <w:rsid w:val="002721DA"/>
    <w:rsid w:val="00272396"/>
    <w:rsid w:val="002723A6"/>
    <w:rsid w:val="00272550"/>
    <w:rsid w:val="00273458"/>
    <w:rsid w:val="00273DE3"/>
    <w:rsid w:val="00273F22"/>
    <w:rsid w:val="00273F5B"/>
    <w:rsid w:val="002745F1"/>
    <w:rsid w:val="00274A17"/>
    <w:rsid w:val="00275711"/>
    <w:rsid w:val="0027679A"/>
    <w:rsid w:val="002776F3"/>
    <w:rsid w:val="00281227"/>
    <w:rsid w:val="00281F1E"/>
    <w:rsid w:val="00283029"/>
    <w:rsid w:val="00283815"/>
    <w:rsid w:val="00283C95"/>
    <w:rsid w:val="00286436"/>
    <w:rsid w:val="002901D0"/>
    <w:rsid w:val="002902E0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10E0"/>
    <w:rsid w:val="002A1568"/>
    <w:rsid w:val="002A1895"/>
    <w:rsid w:val="002A2598"/>
    <w:rsid w:val="002A429E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81F"/>
    <w:rsid w:val="002B4D1A"/>
    <w:rsid w:val="002B51D5"/>
    <w:rsid w:val="002B5B63"/>
    <w:rsid w:val="002B5FB7"/>
    <w:rsid w:val="002B6379"/>
    <w:rsid w:val="002B7088"/>
    <w:rsid w:val="002B7336"/>
    <w:rsid w:val="002B7357"/>
    <w:rsid w:val="002B7C54"/>
    <w:rsid w:val="002C08B5"/>
    <w:rsid w:val="002C163D"/>
    <w:rsid w:val="002C165C"/>
    <w:rsid w:val="002C1B5C"/>
    <w:rsid w:val="002C4012"/>
    <w:rsid w:val="002C626F"/>
    <w:rsid w:val="002C7A7D"/>
    <w:rsid w:val="002C7D6C"/>
    <w:rsid w:val="002C7FA2"/>
    <w:rsid w:val="002D06D9"/>
    <w:rsid w:val="002D0765"/>
    <w:rsid w:val="002D0B02"/>
    <w:rsid w:val="002D11B3"/>
    <w:rsid w:val="002D1BA0"/>
    <w:rsid w:val="002D3226"/>
    <w:rsid w:val="002D4249"/>
    <w:rsid w:val="002D5CBF"/>
    <w:rsid w:val="002D6AD5"/>
    <w:rsid w:val="002D6F58"/>
    <w:rsid w:val="002D761B"/>
    <w:rsid w:val="002E0347"/>
    <w:rsid w:val="002E0753"/>
    <w:rsid w:val="002E0EC8"/>
    <w:rsid w:val="002E118B"/>
    <w:rsid w:val="002E33C4"/>
    <w:rsid w:val="002E3E93"/>
    <w:rsid w:val="002E4497"/>
    <w:rsid w:val="002E486D"/>
    <w:rsid w:val="002E568F"/>
    <w:rsid w:val="002E5AF4"/>
    <w:rsid w:val="002E5B85"/>
    <w:rsid w:val="002E5C16"/>
    <w:rsid w:val="002E608E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66C9"/>
    <w:rsid w:val="002F6715"/>
    <w:rsid w:val="002F6DBD"/>
    <w:rsid w:val="002F6F6B"/>
    <w:rsid w:val="002F7023"/>
    <w:rsid w:val="00300AFD"/>
    <w:rsid w:val="00301524"/>
    <w:rsid w:val="003029B9"/>
    <w:rsid w:val="00302DEA"/>
    <w:rsid w:val="00302E6A"/>
    <w:rsid w:val="00303CCE"/>
    <w:rsid w:val="00305E7B"/>
    <w:rsid w:val="00307768"/>
    <w:rsid w:val="00307BF9"/>
    <w:rsid w:val="00311280"/>
    <w:rsid w:val="003115DC"/>
    <w:rsid w:val="00311A1C"/>
    <w:rsid w:val="00312016"/>
    <w:rsid w:val="00312624"/>
    <w:rsid w:val="00312733"/>
    <w:rsid w:val="00313E0E"/>
    <w:rsid w:val="0031462D"/>
    <w:rsid w:val="00314871"/>
    <w:rsid w:val="00314AC6"/>
    <w:rsid w:val="00314AFA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B6F"/>
    <w:rsid w:val="00326BE3"/>
    <w:rsid w:val="00327812"/>
    <w:rsid w:val="003305D5"/>
    <w:rsid w:val="00330856"/>
    <w:rsid w:val="00331DD2"/>
    <w:rsid w:val="00332F67"/>
    <w:rsid w:val="003332B3"/>
    <w:rsid w:val="00333BD7"/>
    <w:rsid w:val="00336435"/>
    <w:rsid w:val="003365C5"/>
    <w:rsid w:val="003373E9"/>
    <w:rsid w:val="00337EC3"/>
    <w:rsid w:val="00340174"/>
    <w:rsid w:val="0034065F"/>
    <w:rsid w:val="0034130B"/>
    <w:rsid w:val="00341372"/>
    <w:rsid w:val="00342352"/>
    <w:rsid w:val="00342385"/>
    <w:rsid w:val="00344BF1"/>
    <w:rsid w:val="0034522C"/>
    <w:rsid w:val="00345411"/>
    <w:rsid w:val="003467A2"/>
    <w:rsid w:val="0034774D"/>
    <w:rsid w:val="0035068C"/>
    <w:rsid w:val="00351D41"/>
    <w:rsid w:val="00352DB6"/>
    <w:rsid w:val="003539B0"/>
    <w:rsid w:val="00355166"/>
    <w:rsid w:val="0036108F"/>
    <w:rsid w:val="00362CFB"/>
    <w:rsid w:val="00362FA3"/>
    <w:rsid w:val="0036464C"/>
    <w:rsid w:val="00367CAB"/>
    <w:rsid w:val="003715C9"/>
    <w:rsid w:val="00372394"/>
    <w:rsid w:val="00373EAC"/>
    <w:rsid w:val="003753D2"/>
    <w:rsid w:val="003755F9"/>
    <w:rsid w:val="00375DAD"/>
    <w:rsid w:val="003760BD"/>
    <w:rsid w:val="003761EA"/>
    <w:rsid w:val="00376CC2"/>
    <w:rsid w:val="00376E13"/>
    <w:rsid w:val="00377C69"/>
    <w:rsid w:val="0038053F"/>
    <w:rsid w:val="003818B5"/>
    <w:rsid w:val="00381B52"/>
    <w:rsid w:val="00382295"/>
    <w:rsid w:val="003827B9"/>
    <w:rsid w:val="003841B8"/>
    <w:rsid w:val="003848F2"/>
    <w:rsid w:val="00385C45"/>
    <w:rsid w:val="00386BCA"/>
    <w:rsid w:val="00387813"/>
    <w:rsid w:val="003919D7"/>
    <w:rsid w:val="00392A34"/>
    <w:rsid w:val="003936D9"/>
    <w:rsid w:val="00393CF4"/>
    <w:rsid w:val="00397915"/>
    <w:rsid w:val="00397993"/>
    <w:rsid w:val="003A01CD"/>
    <w:rsid w:val="003A0FCE"/>
    <w:rsid w:val="003A1377"/>
    <w:rsid w:val="003A1610"/>
    <w:rsid w:val="003A18B6"/>
    <w:rsid w:val="003A2856"/>
    <w:rsid w:val="003A3E85"/>
    <w:rsid w:val="003A452C"/>
    <w:rsid w:val="003A4F43"/>
    <w:rsid w:val="003B1383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A7"/>
    <w:rsid w:val="003C4A33"/>
    <w:rsid w:val="003C4F7B"/>
    <w:rsid w:val="003C5AC1"/>
    <w:rsid w:val="003C5D84"/>
    <w:rsid w:val="003C730E"/>
    <w:rsid w:val="003C7B83"/>
    <w:rsid w:val="003D0413"/>
    <w:rsid w:val="003D17A4"/>
    <w:rsid w:val="003D50DB"/>
    <w:rsid w:val="003D57AE"/>
    <w:rsid w:val="003D753E"/>
    <w:rsid w:val="003E0766"/>
    <w:rsid w:val="003E238F"/>
    <w:rsid w:val="003E2B4D"/>
    <w:rsid w:val="003E2CAA"/>
    <w:rsid w:val="003E3332"/>
    <w:rsid w:val="003E3497"/>
    <w:rsid w:val="003E3B58"/>
    <w:rsid w:val="003E40C7"/>
    <w:rsid w:val="003E4E10"/>
    <w:rsid w:val="003E59C9"/>
    <w:rsid w:val="003E7122"/>
    <w:rsid w:val="003F2155"/>
    <w:rsid w:val="003F2554"/>
    <w:rsid w:val="003F2807"/>
    <w:rsid w:val="003F2ECA"/>
    <w:rsid w:val="003F30C2"/>
    <w:rsid w:val="003F4065"/>
    <w:rsid w:val="003F5327"/>
    <w:rsid w:val="003F5B51"/>
    <w:rsid w:val="003F7AB3"/>
    <w:rsid w:val="003F7CC6"/>
    <w:rsid w:val="00400E3A"/>
    <w:rsid w:val="004010D6"/>
    <w:rsid w:val="00402128"/>
    <w:rsid w:val="00402F37"/>
    <w:rsid w:val="004035DE"/>
    <w:rsid w:val="004059C1"/>
    <w:rsid w:val="00407773"/>
    <w:rsid w:val="004110C9"/>
    <w:rsid w:val="00411631"/>
    <w:rsid w:val="004118EA"/>
    <w:rsid w:val="00412C4D"/>
    <w:rsid w:val="00414490"/>
    <w:rsid w:val="00417200"/>
    <w:rsid w:val="0042147D"/>
    <w:rsid w:val="00421740"/>
    <w:rsid w:val="004218CF"/>
    <w:rsid w:val="00423B2C"/>
    <w:rsid w:val="00423C5B"/>
    <w:rsid w:val="00425C66"/>
    <w:rsid w:val="00425D93"/>
    <w:rsid w:val="00426F19"/>
    <w:rsid w:val="0042730F"/>
    <w:rsid w:val="00427C95"/>
    <w:rsid w:val="00427F29"/>
    <w:rsid w:val="0043075C"/>
    <w:rsid w:val="004327D5"/>
    <w:rsid w:val="00434DC7"/>
    <w:rsid w:val="00435F1E"/>
    <w:rsid w:val="004371C9"/>
    <w:rsid w:val="00440085"/>
    <w:rsid w:val="004415D8"/>
    <w:rsid w:val="004416E2"/>
    <w:rsid w:val="00442C4A"/>
    <w:rsid w:val="00443EF6"/>
    <w:rsid w:val="004458C2"/>
    <w:rsid w:val="004468B7"/>
    <w:rsid w:val="00446B1F"/>
    <w:rsid w:val="00447597"/>
    <w:rsid w:val="004511A4"/>
    <w:rsid w:val="0045125F"/>
    <w:rsid w:val="004529D9"/>
    <w:rsid w:val="0045352B"/>
    <w:rsid w:val="00453725"/>
    <w:rsid w:val="0045491B"/>
    <w:rsid w:val="0045682A"/>
    <w:rsid w:val="0045693A"/>
    <w:rsid w:val="0045730B"/>
    <w:rsid w:val="0046053A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B33"/>
    <w:rsid w:val="00467DBF"/>
    <w:rsid w:val="004705CF"/>
    <w:rsid w:val="004705FC"/>
    <w:rsid w:val="00470FD9"/>
    <w:rsid w:val="0047107F"/>
    <w:rsid w:val="00472BAC"/>
    <w:rsid w:val="00472C04"/>
    <w:rsid w:val="00474186"/>
    <w:rsid w:val="00476584"/>
    <w:rsid w:val="00476DD6"/>
    <w:rsid w:val="004811D0"/>
    <w:rsid w:val="00481318"/>
    <w:rsid w:val="004830A8"/>
    <w:rsid w:val="00485B1D"/>
    <w:rsid w:val="004861BD"/>
    <w:rsid w:val="004867D2"/>
    <w:rsid w:val="004878E0"/>
    <w:rsid w:val="00490F6E"/>
    <w:rsid w:val="0049199A"/>
    <w:rsid w:val="0049211C"/>
    <w:rsid w:val="00492243"/>
    <w:rsid w:val="0049267F"/>
    <w:rsid w:val="00492746"/>
    <w:rsid w:val="0049464C"/>
    <w:rsid w:val="00494819"/>
    <w:rsid w:val="00494CD4"/>
    <w:rsid w:val="00496901"/>
    <w:rsid w:val="004969CE"/>
    <w:rsid w:val="004A1496"/>
    <w:rsid w:val="004A17D3"/>
    <w:rsid w:val="004A1F31"/>
    <w:rsid w:val="004A33E0"/>
    <w:rsid w:val="004A3A55"/>
    <w:rsid w:val="004A3D6A"/>
    <w:rsid w:val="004A3F2C"/>
    <w:rsid w:val="004A43D4"/>
    <w:rsid w:val="004A4699"/>
    <w:rsid w:val="004A4A17"/>
    <w:rsid w:val="004A5394"/>
    <w:rsid w:val="004A6C01"/>
    <w:rsid w:val="004A6F40"/>
    <w:rsid w:val="004B13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D1E"/>
    <w:rsid w:val="004D3D4F"/>
    <w:rsid w:val="004D4236"/>
    <w:rsid w:val="004D4A5A"/>
    <w:rsid w:val="004D4FA6"/>
    <w:rsid w:val="004D5211"/>
    <w:rsid w:val="004D52F4"/>
    <w:rsid w:val="004D5C70"/>
    <w:rsid w:val="004E146E"/>
    <w:rsid w:val="004E20F1"/>
    <w:rsid w:val="004E3C21"/>
    <w:rsid w:val="004E3C8F"/>
    <w:rsid w:val="004E45D9"/>
    <w:rsid w:val="004E519D"/>
    <w:rsid w:val="004E68D7"/>
    <w:rsid w:val="004E7F93"/>
    <w:rsid w:val="004F139C"/>
    <w:rsid w:val="004F14E9"/>
    <w:rsid w:val="004F2B21"/>
    <w:rsid w:val="004F3926"/>
    <w:rsid w:val="004F4881"/>
    <w:rsid w:val="004F6ED0"/>
    <w:rsid w:val="004F70C4"/>
    <w:rsid w:val="004F7B6E"/>
    <w:rsid w:val="004F7BBC"/>
    <w:rsid w:val="00500BF7"/>
    <w:rsid w:val="00501A8E"/>
    <w:rsid w:val="00501C72"/>
    <w:rsid w:val="005028BA"/>
    <w:rsid w:val="00502EFA"/>
    <w:rsid w:val="005038B3"/>
    <w:rsid w:val="00504B55"/>
    <w:rsid w:val="00507731"/>
    <w:rsid w:val="00510003"/>
    <w:rsid w:val="00510EAC"/>
    <w:rsid w:val="00511437"/>
    <w:rsid w:val="00512703"/>
    <w:rsid w:val="00513F2B"/>
    <w:rsid w:val="00515181"/>
    <w:rsid w:val="0051541F"/>
    <w:rsid w:val="00516419"/>
    <w:rsid w:val="005170BF"/>
    <w:rsid w:val="0052064D"/>
    <w:rsid w:val="00520D58"/>
    <w:rsid w:val="00521D75"/>
    <w:rsid w:val="00521FB2"/>
    <w:rsid w:val="00522D0E"/>
    <w:rsid w:val="00522E48"/>
    <w:rsid w:val="00523843"/>
    <w:rsid w:val="00523BB9"/>
    <w:rsid w:val="0052427A"/>
    <w:rsid w:val="00524E8C"/>
    <w:rsid w:val="00525444"/>
    <w:rsid w:val="005254E7"/>
    <w:rsid w:val="00525C1C"/>
    <w:rsid w:val="005260E4"/>
    <w:rsid w:val="00526244"/>
    <w:rsid w:val="00526CA5"/>
    <w:rsid w:val="00531823"/>
    <w:rsid w:val="00532373"/>
    <w:rsid w:val="00532547"/>
    <w:rsid w:val="005332A5"/>
    <w:rsid w:val="005333D8"/>
    <w:rsid w:val="00533D2A"/>
    <w:rsid w:val="00534477"/>
    <w:rsid w:val="00534686"/>
    <w:rsid w:val="0053473B"/>
    <w:rsid w:val="00534A82"/>
    <w:rsid w:val="00534DBB"/>
    <w:rsid w:val="0053788D"/>
    <w:rsid w:val="0054078A"/>
    <w:rsid w:val="00541C4F"/>
    <w:rsid w:val="00542BF5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92D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B4F"/>
    <w:rsid w:val="00563757"/>
    <w:rsid w:val="00563A36"/>
    <w:rsid w:val="00563A7A"/>
    <w:rsid w:val="00564DAB"/>
    <w:rsid w:val="00564F60"/>
    <w:rsid w:val="005652E3"/>
    <w:rsid w:val="005653A7"/>
    <w:rsid w:val="00566656"/>
    <w:rsid w:val="00566C3D"/>
    <w:rsid w:val="005700DA"/>
    <w:rsid w:val="0057035A"/>
    <w:rsid w:val="00570D44"/>
    <w:rsid w:val="00571345"/>
    <w:rsid w:val="00571D94"/>
    <w:rsid w:val="0057219B"/>
    <w:rsid w:val="0057307F"/>
    <w:rsid w:val="005730CA"/>
    <w:rsid w:val="00573FC1"/>
    <w:rsid w:val="00574308"/>
    <w:rsid w:val="0057573C"/>
    <w:rsid w:val="005774F1"/>
    <w:rsid w:val="005776D6"/>
    <w:rsid w:val="005776DA"/>
    <w:rsid w:val="00577DE3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55C9"/>
    <w:rsid w:val="00595B5F"/>
    <w:rsid w:val="00595DA8"/>
    <w:rsid w:val="00597165"/>
    <w:rsid w:val="0059726A"/>
    <w:rsid w:val="00597D8F"/>
    <w:rsid w:val="005A014C"/>
    <w:rsid w:val="005A05C4"/>
    <w:rsid w:val="005A0F74"/>
    <w:rsid w:val="005A1257"/>
    <w:rsid w:val="005A2224"/>
    <w:rsid w:val="005A30ED"/>
    <w:rsid w:val="005A3C49"/>
    <w:rsid w:val="005A4965"/>
    <w:rsid w:val="005A512F"/>
    <w:rsid w:val="005A762E"/>
    <w:rsid w:val="005B044D"/>
    <w:rsid w:val="005B2DFF"/>
    <w:rsid w:val="005B36D5"/>
    <w:rsid w:val="005B5B4C"/>
    <w:rsid w:val="005B5DE4"/>
    <w:rsid w:val="005C0D28"/>
    <w:rsid w:val="005C146C"/>
    <w:rsid w:val="005C1A92"/>
    <w:rsid w:val="005C1ABB"/>
    <w:rsid w:val="005C1E67"/>
    <w:rsid w:val="005C29F6"/>
    <w:rsid w:val="005C3AF8"/>
    <w:rsid w:val="005C3BEC"/>
    <w:rsid w:val="005C5252"/>
    <w:rsid w:val="005C5475"/>
    <w:rsid w:val="005C5715"/>
    <w:rsid w:val="005C59C8"/>
    <w:rsid w:val="005C5FC8"/>
    <w:rsid w:val="005C6CF3"/>
    <w:rsid w:val="005C6E15"/>
    <w:rsid w:val="005C6E29"/>
    <w:rsid w:val="005C7772"/>
    <w:rsid w:val="005D5159"/>
    <w:rsid w:val="005D5D20"/>
    <w:rsid w:val="005D6D96"/>
    <w:rsid w:val="005D73B9"/>
    <w:rsid w:val="005E118F"/>
    <w:rsid w:val="005E23D0"/>
    <w:rsid w:val="005E34B2"/>
    <w:rsid w:val="005E3690"/>
    <w:rsid w:val="005E4142"/>
    <w:rsid w:val="005E43B2"/>
    <w:rsid w:val="005E4F72"/>
    <w:rsid w:val="005F01D0"/>
    <w:rsid w:val="005F18D6"/>
    <w:rsid w:val="005F4F6C"/>
    <w:rsid w:val="005F5CE5"/>
    <w:rsid w:val="005F5D2B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3A6B"/>
    <w:rsid w:val="00603B0D"/>
    <w:rsid w:val="00604033"/>
    <w:rsid w:val="00607879"/>
    <w:rsid w:val="00607ECD"/>
    <w:rsid w:val="00610173"/>
    <w:rsid w:val="006111C7"/>
    <w:rsid w:val="00611A0C"/>
    <w:rsid w:val="00611A31"/>
    <w:rsid w:val="00612218"/>
    <w:rsid w:val="00612B83"/>
    <w:rsid w:val="00614EBD"/>
    <w:rsid w:val="00615598"/>
    <w:rsid w:val="006160E9"/>
    <w:rsid w:val="00616870"/>
    <w:rsid w:val="00616888"/>
    <w:rsid w:val="0062007A"/>
    <w:rsid w:val="006205B2"/>
    <w:rsid w:val="006223AB"/>
    <w:rsid w:val="00623AEF"/>
    <w:rsid w:val="00624642"/>
    <w:rsid w:val="0062496D"/>
    <w:rsid w:val="006249FA"/>
    <w:rsid w:val="0062529C"/>
    <w:rsid w:val="006262D6"/>
    <w:rsid w:val="006263DE"/>
    <w:rsid w:val="00626747"/>
    <w:rsid w:val="006308BA"/>
    <w:rsid w:val="00631680"/>
    <w:rsid w:val="00636BDF"/>
    <w:rsid w:val="00637203"/>
    <w:rsid w:val="006376DF"/>
    <w:rsid w:val="00637F13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2DC8"/>
    <w:rsid w:val="006530D4"/>
    <w:rsid w:val="00653434"/>
    <w:rsid w:val="00653DA6"/>
    <w:rsid w:val="00654223"/>
    <w:rsid w:val="0065457A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ACB"/>
    <w:rsid w:val="00677F0D"/>
    <w:rsid w:val="006804A5"/>
    <w:rsid w:val="00680E44"/>
    <w:rsid w:val="00680EA1"/>
    <w:rsid w:val="00681807"/>
    <w:rsid w:val="006818B7"/>
    <w:rsid w:val="0068354D"/>
    <w:rsid w:val="00685650"/>
    <w:rsid w:val="00686038"/>
    <w:rsid w:val="00687B03"/>
    <w:rsid w:val="00687ED8"/>
    <w:rsid w:val="0069058B"/>
    <w:rsid w:val="0069098F"/>
    <w:rsid w:val="006915F3"/>
    <w:rsid w:val="006917C2"/>
    <w:rsid w:val="00691B2A"/>
    <w:rsid w:val="00692226"/>
    <w:rsid w:val="006933E5"/>
    <w:rsid w:val="00693817"/>
    <w:rsid w:val="00693E7F"/>
    <w:rsid w:val="006940A7"/>
    <w:rsid w:val="00694434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3F9D"/>
    <w:rsid w:val="006A7C18"/>
    <w:rsid w:val="006B4547"/>
    <w:rsid w:val="006B7BAB"/>
    <w:rsid w:val="006B7C25"/>
    <w:rsid w:val="006C0353"/>
    <w:rsid w:val="006C1D88"/>
    <w:rsid w:val="006C1E06"/>
    <w:rsid w:val="006C2050"/>
    <w:rsid w:val="006C2556"/>
    <w:rsid w:val="006C290C"/>
    <w:rsid w:val="006C2999"/>
    <w:rsid w:val="006C355C"/>
    <w:rsid w:val="006C4BDD"/>
    <w:rsid w:val="006C529E"/>
    <w:rsid w:val="006C799F"/>
    <w:rsid w:val="006D009B"/>
    <w:rsid w:val="006D07F6"/>
    <w:rsid w:val="006D0830"/>
    <w:rsid w:val="006D0D9C"/>
    <w:rsid w:val="006D1920"/>
    <w:rsid w:val="006D20AF"/>
    <w:rsid w:val="006D484B"/>
    <w:rsid w:val="006D4D5B"/>
    <w:rsid w:val="006D52D6"/>
    <w:rsid w:val="006D5AE4"/>
    <w:rsid w:val="006D7332"/>
    <w:rsid w:val="006D73DA"/>
    <w:rsid w:val="006E0F8F"/>
    <w:rsid w:val="006E32F2"/>
    <w:rsid w:val="006E6A1F"/>
    <w:rsid w:val="006E6FCC"/>
    <w:rsid w:val="006E7168"/>
    <w:rsid w:val="006E71B3"/>
    <w:rsid w:val="006E734D"/>
    <w:rsid w:val="006F1007"/>
    <w:rsid w:val="006F22C3"/>
    <w:rsid w:val="006F3C58"/>
    <w:rsid w:val="006F42F6"/>
    <w:rsid w:val="006F6048"/>
    <w:rsid w:val="006F7479"/>
    <w:rsid w:val="00700762"/>
    <w:rsid w:val="00700B42"/>
    <w:rsid w:val="00702FAE"/>
    <w:rsid w:val="0070301B"/>
    <w:rsid w:val="007049E4"/>
    <w:rsid w:val="00707742"/>
    <w:rsid w:val="007078E7"/>
    <w:rsid w:val="007118BA"/>
    <w:rsid w:val="007122E9"/>
    <w:rsid w:val="00712B47"/>
    <w:rsid w:val="00712CF2"/>
    <w:rsid w:val="00713540"/>
    <w:rsid w:val="007144D8"/>
    <w:rsid w:val="00716CA9"/>
    <w:rsid w:val="00717CD0"/>
    <w:rsid w:val="00717D3C"/>
    <w:rsid w:val="007205D0"/>
    <w:rsid w:val="00721077"/>
    <w:rsid w:val="0072221F"/>
    <w:rsid w:val="00722943"/>
    <w:rsid w:val="00722FB8"/>
    <w:rsid w:val="007235CB"/>
    <w:rsid w:val="00723795"/>
    <w:rsid w:val="007239CB"/>
    <w:rsid w:val="00723A10"/>
    <w:rsid w:val="00726611"/>
    <w:rsid w:val="0072675E"/>
    <w:rsid w:val="0072728D"/>
    <w:rsid w:val="00727F2B"/>
    <w:rsid w:val="00730501"/>
    <w:rsid w:val="007305B9"/>
    <w:rsid w:val="00730A26"/>
    <w:rsid w:val="00733A42"/>
    <w:rsid w:val="00733ACA"/>
    <w:rsid w:val="00733C3B"/>
    <w:rsid w:val="007349AB"/>
    <w:rsid w:val="00734E4F"/>
    <w:rsid w:val="00735962"/>
    <w:rsid w:val="0073646C"/>
    <w:rsid w:val="007365E7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6594"/>
    <w:rsid w:val="00747DCB"/>
    <w:rsid w:val="00751655"/>
    <w:rsid w:val="00751A9C"/>
    <w:rsid w:val="00751E74"/>
    <w:rsid w:val="007521D3"/>
    <w:rsid w:val="00752FD9"/>
    <w:rsid w:val="007533DA"/>
    <w:rsid w:val="00753D1F"/>
    <w:rsid w:val="00753DA4"/>
    <w:rsid w:val="00757B26"/>
    <w:rsid w:val="007603C9"/>
    <w:rsid w:val="00761486"/>
    <w:rsid w:val="00761CA1"/>
    <w:rsid w:val="0076245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818"/>
    <w:rsid w:val="00776008"/>
    <w:rsid w:val="007762C7"/>
    <w:rsid w:val="00776BD0"/>
    <w:rsid w:val="007801E0"/>
    <w:rsid w:val="00781008"/>
    <w:rsid w:val="007811B2"/>
    <w:rsid w:val="00781BA2"/>
    <w:rsid w:val="00781C3F"/>
    <w:rsid w:val="00781FB4"/>
    <w:rsid w:val="00782B08"/>
    <w:rsid w:val="007832DF"/>
    <w:rsid w:val="0078426D"/>
    <w:rsid w:val="0078444C"/>
    <w:rsid w:val="00784D26"/>
    <w:rsid w:val="00784E92"/>
    <w:rsid w:val="00786532"/>
    <w:rsid w:val="00786A79"/>
    <w:rsid w:val="00787030"/>
    <w:rsid w:val="007877DC"/>
    <w:rsid w:val="0079131F"/>
    <w:rsid w:val="00792575"/>
    <w:rsid w:val="00792B7B"/>
    <w:rsid w:val="007963DD"/>
    <w:rsid w:val="00797E5F"/>
    <w:rsid w:val="007A0698"/>
    <w:rsid w:val="007A07A9"/>
    <w:rsid w:val="007A0FEF"/>
    <w:rsid w:val="007A2102"/>
    <w:rsid w:val="007A2B08"/>
    <w:rsid w:val="007A2DB7"/>
    <w:rsid w:val="007A3D75"/>
    <w:rsid w:val="007A3EBC"/>
    <w:rsid w:val="007A48B5"/>
    <w:rsid w:val="007A4A29"/>
    <w:rsid w:val="007A5134"/>
    <w:rsid w:val="007A596A"/>
    <w:rsid w:val="007A5C59"/>
    <w:rsid w:val="007A67D4"/>
    <w:rsid w:val="007A7CC1"/>
    <w:rsid w:val="007B06C5"/>
    <w:rsid w:val="007B07BA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3A5B"/>
    <w:rsid w:val="007C74ED"/>
    <w:rsid w:val="007C750A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56CB"/>
    <w:rsid w:val="007D5C34"/>
    <w:rsid w:val="007D672C"/>
    <w:rsid w:val="007D6F3F"/>
    <w:rsid w:val="007D7005"/>
    <w:rsid w:val="007D702B"/>
    <w:rsid w:val="007E0921"/>
    <w:rsid w:val="007E0D4B"/>
    <w:rsid w:val="007E123C"/>
    <w:rsid w:val="007E1D3F"/>
    <w:rsid w:val="007E37FA"/>
    <w:rsid w:val="007E385B"/>
    <w:rsid w:val="007E3CD0"/>
    <w:rsid w:val="007E42F2"/>
    <w:rsid w:val="007E477B"/>
    <w:rsid w:val="007E56DD"/>
    <w:rsid w:val="007E64E0"/>
    <w:rsid w:val="007E6BBC"/>
    <w:rsid w:val="007F0329"/>
    <w:rsid w:val="007F0558"/>
    <w:rsid w:val="007F1259"/>
    <w:rsid w:val="007F39DB"/>
    <w:rsid w:val="007F3D04"/>
    <w:rsid w:val="007F4375"/>
    <w:rsid w:val="007F5401"/>
    <w:rsid w:val="007F5C1F"/>
    <w:rsid w:val="007F703A"/>
    <w:rsid w:val="00800795"/>
    <w:rsid w:val="00800A37"/>
    <w:rsid w:val="00801559"/>
    <w:rsid w:val="00801EF3"/>
    <w:rsid w:val="0080242A"/>
    <w:rsid w:val="008038A9"/>
    <w:rsid w:val="0080531C"/>
    <w:rsid w:val="0080575D"/>
    <w:rsid w:val="00806454"/>
    <w:rsid w:val="008066D3"/>
    <w:rsid w:val="00806C76"/>
    <w:rsid w:val="00806F87"/>
    <w:rsid w:val="008107B3"/>
    <w:rsid w:val="00810866"/>
    <w:rsid w:val="008135AA"/>
    <w:rsid w:val="00814D0C"/>
    <w:rsid w:val="00817001"/>
    <w:rsid w:val="00817751"/>
    <w:rsid w:val="008209E6"/>
    <w:rsid w:val="00821B0C"/>
    <w:rsid w:val="0082406F"/>
    <w:rsid w:val="00825D92"/>
    <w:rsid w:val="008265B9"/>
    <w:rsid w:val="0082768E"/>
    <w:rsid w:val="00827E6C"/>
    <w:rsid w:val="00831BDE"/>
    <w:rsid w:val="008328C0"/>
    <w:rsid w:val="00832C2B"/>
    <w:rsid w:val="00833408"/>
    <w:rsid w:val="008336A2"/>
    <w:rsid w:val="00833A67"/>
    <w:rsid w:val="00833D10"/>
    <w:rsid w:val="008402C6"/>
    <w:rsid w:val="008414BE"/>
    <w:rsid w:val="00842762"/>
    <w:rsid w:val="00843A1C"/>
    <w:rsid w:val="00843F20"/>
    <w:rsid w:val="00844806"/>
    <w:rsid w:val="00844BAE"/>
    <w:rsid w:val="008453DD"/>
    <w:rsid w:val="0084593C"/>
    <w:rsid w:val="00845D1F"/>
    <w:rsid w:val="00846A81"/>
    <w:rsid w:val="00846D16"/>
    <w:rsid w:val="00847916"/>
    <w:rsid w:val="0085099A"/>
    <w:rsid w:val="00851D9E"/>
    <w:rsid w:val="00852CB6"/>
    <w:rsid w:val="00853144"/>
    <w:rsid w:val="008540EC"/>
    <w:rsid w:val="00855071"/>
    <w:rsid w:val="00855236"/>
    <w:rsid w:val="0085534F"/>
    <w:rsid w:val="00855525"/>
    <w:rsid w:val="00855819"/>
    <w:rsid w:val="00855CB7"/>
    <w:rsid w:val="0085608B"/>
    <w:rsid w:val="00856FE1"/>
    <w:rsid w:val="00857492"/>
    <w:rsid w:val="0086009B"/>
    <w:rsid w:val="00863DFD"/>
    <w:rsid w:val="008650AB"/>
    <w:rsid w:val="008655E1"/>
    <w:rsid w:val="00865CDF"/>
    <w:rsid w:val="00865EFB"/>
    <w:rsid w:val="00867C59"/>
    <w:rsid w:val="00870874"/>
    <w:rsid w:val="00870B7F"/>
    <w:rsid w:val="008712CF"/>
    <w:rsid w:val="00871969"/>
    <w:rsid w:val="0087199F"/>
    <w:rsid w:val="008733FD"/>
    <w:rsid w:val="00874EBA"/>
    <w:rsid w:val="00875164"/>
    <w:rsid w:val="00875522"/>
    <w:rsid w:val="0087621D"/>
    <w:rsid w:val="008764C5"/>
    <w:rsid w:val="00876CDD"/>
    <w:rsid w:val="008773F1"/>
    <w:rsid w:val="00877B25"/>
    <w:rsid w:val="008822CE"/>
    <w:rsid w:val="008830C0"/>
    <w:rsid w:val="00884563"/>
    <w:rsid w:val="00885640"/>
    <w:rsid w:val="008862FC"/>
    <w:rsid w:val="008908F5"/>
    <w:rsid w:val="00890957"/>
    <w:rsid w:val="0089128D"/>
    <w:rsid w:val="008930E6"/>
    <w:rsid w:val="00894C05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61E6"/>
    <w:rsid w:val="008B0CC4"/>
    <w:rsid w:val="008B1209"/>
    <w:rsid w:val="008B13F3"/>
    <w:rsid w:val="008B1A2E"/>
    <w:rsid w:val="008B1F4C"/>
    <w:rsid w:val="008B4428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EEF"/>
    <w:rsid w:val="008C5296"/>
    <w:rsid w:val="008C5BD1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6783"/>
    <w:rsid w:val="008D6F5B"/>
    <w:rsid w:val="008D71F9"/>
    <w:rsid w:val="008D760E"/>
    <w:rsid w:val="008D7B8D"/>
    <w:rsid w:val="008E016C"/>
    <w:rsid w:val="008E0B11"/>
    <w:rsid w:val="008E10B4"/>
    <w:rsid w:val="008E1360"/>
    <w:rsid w:val="008E13D2"/>
    <w:rsid w:val="008E1542"/>
    <w:rsid w:val="008E2B94"/>
    <w:rsid w:val="008E4A2A"/>
    <w:rsid w:val="008E4EBE"/>
    <w:rsid w:val="008E60D6"/>
    <w:rsid w:val="008E60FF"/>
    <w:rsid w:val="008E7E45"/>
    <w:rsid w:val="008F16FA"/>
    <w:rsid w:val="008F1B3C"/>
    <w:rsid w:val="008F321E"/>
    <w:rsid w:val="008F35FB"/>
    <w:rsid w:val="008F4B28"/>
    <w:rsid w:val="008F5AE1"/>
    <w:rsid w:val="0090037C"/>
    <w:rsid w:val="00900F29"/>
    <w:rsid w:val="009015E4"/>
    <w:rsid w:val="0090217A"/>
    <w:rsid w:val="00902393"/>
    <w:rsid w:val="009025F3"/>
    <w:rsid w:val="00902BF0"/>
    <w:rsid w:val="00902E59"/>
    <w:rsid w:val="00902FF2"/>
    <w:rsid w:val="009035A0"/>
    <w:rsid w:val="00903AC3"/>
    <w:rsid w:val="00905300"/>
    <w:rsid w:val="00911797"/>
    <w:rsid w:val="009124CB"/>
    <w:rsid w:val="00912BF9"/>
    <w:rsid w:val="009139D3"/>
    <w:rsid w:val="00913CF3"/>
    <w:rsid w:val="0091431F"/>
    <w:rsid w:val="009143ED"/>
    <w:rsid w:val="00915C07"/>
    <w:rsid w:val="00916ECA"/>
    <w:rsid w:val="00917A9E"/>
    <w:rsid w:val="00917ABD"/>
    <w:rsid w:val="00917EFC"/>
    <w:rsid w:val="00921E05"/>
    <w:rsid w:val="00923487"/>
    <w:rsid w:val="00924B95"/>
    <w:rsid w:val="009267D1"/>
    <w:rsid w:val="00926CEA"/>
    <w:rsid w:val="00926DC7"/>
    <w:rsid w:val="00926F29"/>
    <w:rsid w:val="009274A6"/>
    <w:rsid w:val="009274AC"/>
    <w:rsid w:val="009301BF"/>
    <w:rsid w:val="009301D1"/>
    <w:rsid w:val="00930DAE"/>
    <w:rsid w:val="00931152"/>
    <w:rsid w:val="009317F1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605"/>
    <w:rsid w:val="0094697A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7B6C"/>
    <w:rsid w:val="00957C75"/>
    <w:rsid w:val="00963814"/>
    <w:rsid w:val="00964ED9"/>
    <w:rsid w:val="00965708"/>
    <w:rsid w:val="00965D6F"/>
    <w:rsid w:val="009706E9"/>
    <w:rsid w:val="009719CA"/>
    <w:rsid w:val="0097274F"/>
    <w:rsid w:val="00974274"/>
    <w:rsid w:val="00974A2A"/>
    <w:rsid w:val="00975125"/>
    <w:rsid w:val="00977E3E"/>
    <w:rsid w:val="00977FED"/>
    <w:rsid w:val="00982DB2"/>
    <w:rsid w:val="0098434D"/>
    <w:rsid w:val="009847C1"/>
    <w:rsid w:val="009848ED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D08"/>
    <w:rsid w:val="009974C5"/>
    <w:rsid w:val="0099768A"/>
    <w:rsid w:val="00997AEF"/>
    <w:rsid w:val="009A1BF3"/>
    <w:rsid w:val="009A1F17"/>
    <w:rsid w:val="009A2BC4"/>
    <w:rsid w:val="009A322F"/>
    <w:rsid w:val="009A3E47"/>
    <w:rsid w:val="009A43B9"/>
    <w:rsid w:val="009A4FDB"/>
    <w:rsid w:val="009A5A14"/>
    <w:rsid w:val="009A670E"/>
    <w:rsid w:val="009A73BC"/>
    <w:rsid w:val="009B002A"/>
    <w:rsid w:val="009B070B"/>
    <w:rsid w:val="009B1834"/>
    <w:rsid w:val="009B1A20"/>
    <w:rsid w:val="009B1F50"/>
    <w:rsid w:val="009B2339"/>
    <w:rsid w:val="009B33C7"/>
    <w:rsid w:val="009B4B5C"/>
    <w:rsid w:val="009B4E1D"/>
    <w:rsid w:val="009B5199"/>
    <w:rsid w:val="009B797D"/>
    <w:rsid w:val="009C0990"/>
    <w:rsid w:val="009C0A86"/>
    <w:rsid w:val="009C14E9"/>
    <w:rsid w:val="009C2580"/>
    <w:rsid w:val="009C29E7"/>
    <w:rsid w:val="009C3217"/>
    <w:rsid w:val="009C7634"/>
    <w:rsid w:val="009C7982"/>
    <w:rsid w:val="009C7AB4"/>
    <w:rsid w:val="009C7C7B"/>
    <w:rsid w:val="009D027E"/>
    <w:rsid w:val="009D12CD"/>
    <w:rsid w:val="009D2C5E"/>
    <w:rsid w:val="009D3467"/>
    <w:rsid w:val="009D453F"/>
    <w:rsid w:val="009D4E96"/>
    <w:rsid w:val="009D7A8D"/>
    <w:rsid w:val="009E0C95"/>
    <w:rsid w:val="009E1DD1"/>
    <w:rsid w:val="009E22EB"/>
    <w:rsid w:val="009E4A8F"/>
    <w:rsid w:val="009E4D9F"/>
    <w:rsid w:val="009E56E8"/>
    <w:rsid w:val="009E70E7"/>
    <w:rsid w:val="009E764E"/>
    <w:rsid w:val="009F1E1D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82B"/>
    <w:rsid w:val="00A03D4E"/>
    <w:rsid w:val="00A04954"/>
    <w:rsid w:val="00A0580B"/>
    <w:rsid w:val="00A06FCD"/>
    <w:rsid w:val="00A079B9"/>
    <w:rsid w:val="00A10ACB"/>
    <w:rsid w:val="00A11740"/>
    <w:rsid w:val="00A1358D"/>
    <w:rsid w:val="00A14168"/>
    <w:rsid w:val="00A141CB"/>
    <w:rsid w:val="00A1490D"/>
    <w:rsid w:val="00A14A32"/>
    <w:rsid w:val="00A15258"/>
    <w:rsid w:val="00A15376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D42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1076"/>
    <w:rsid w:val="00A31541"/>
    <w:rsid w:val="00A3352C"/>
    <w:rsid w:val="00A34AF3"/>
    <w:rsid w:val="00A350E5"/>
    <w:rsid w:val="00A35469"/>
    <w:rsid w:val="00A35A7F"/>
    <w:rsid w:val="00A36AFB"/>
    <w:rsid w:val="00A370D2"/>
    <w:rsid w:val="00A375F4"/>
    <w:rsid w:val="00A37C7B"/>
    <w:rsid w:val="00A37EE4"/>
    <w:rsid w:val="00A41578"/>
    <w:rsid w:val="00A4175F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834"/>
    <w:rsid w:val="00A51A88"/>
    <w:rsid w:val="00A5234A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618D"/>
    <w:rsid w:val="00A66FEC"/>
    <w:rsid w:val="00A67339"/>
    <w:rsid w:val="00A67ED0"/>
    <w:rsid w:val="00A71E44"/>
    <w:rsid w:val="00A72BE8"/>
    <w:rsid w:val="00A734CA"/>
    <w:rsid w:val="00A74207"/>
    <w:rsid w:val="00A74441"/>
    <w:rsid w:val="00A7496E"/>
    <w:rsid w:val="00A765CC"/>
    <w:rsid w:val="00A76B56"/>
    <w:rsid w:val="00A76C63"/>
    <w:rsid w:val="00A80CBB"/>
    <w:rsid w:val="00A82220"/>
    <w:rsid w:val="00A83966"/>
    <w:rsid w:val="00A85ABD"/>
    <w:rsid w:val="00A861CD"/>
    <w:rsid w:val="00A863A7"/>
    <w:rsid w:val="00A903F6"/>
    <w:rsid w:val="00A93D8D"/>
    <w:rsid w:val="00A94ECC"/>
    <w:rsid w:val="00A9510C"/>
    <w:rsid w:val="00A95AD3"/>
    <w:rsid w:val="00A95B9A"/>
    <w:rsid w:val="00A9630E"/>
    <w:rsid w:val="00A976A4"/>
    <w:rsid w:val="00A9788C"/>
    <w:rsid w:val="00AA0DAE"/>
    <w:rsid w:val="00AA0E40"/>
    <w:rsid w:val="00AA175C"/>
    <w:rsid w:val="00AA38DA"/>
    <w:rsid w:val="00AA50FB"/>
    <w:rsid w:val="00AA55F8"/>
    <w:rsid w:val="00AA5BF3"/>
    <w:rsid w:val="00AA6816"/>
    <w:rsid w:val="00AA742E"/>
    <w:rsid w:val="00AA7F40"/>
    <w:rsid w:val="00AB0355"/>
    <w:rsid w:val="00AB0FA3"/>
    <w:rsid w:val="00AB2834"/>
    <w:rsid w:val="00AB32B7"/>
    <w:rsid w:val="00AB346A"/>
    <w:rsid w:val="00AB3BFD"/>
    <w:rsid w:val="00AB4C42"/>
    <w:rsid w:val="00AB4D9D"/>
    <w:rsid w:val="00AB6368"/>
    <w:rsid w:val="00AB70D4"/>
    <w:rsid w:val="00AC0415"/>
    <w:rsid w:val="00AC17E6"/>
    <w:rsid w:val="00AC1957"/>
    <w:rsid w:val="00AC199E"/>
    <w:rsid w:val="00AC1C2A"/>
    <w:rsid w:val="00AC537F"/>
    <w:rsid w:val="00AC768D"/>
    <w:rsid w:val="00AC7AE5"/>
    <w:rsid w:val="00AD2D63"/>
    <w:rsid w:val="00AD5FE7"/>
    <w:rsid w:val="00AE04AB"/>
    <w:rsid w:val="00AE112B"/>
    <w:rsid w:val="00AE160C"/>
    <w:rsid w:val="00AE1859"/>
    <w:rsid w:val="00AE1CA4"/>
    <w:rsid w:val="00AE1CED"/>
    <w:rsid w:val="00AE3208"/>
    <w:rsid w:val="00AE36ED"/>
    <w:rsid w:val="00AE3CD3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6BD9"/>
    <w:rsid w:val="00B07B45"/>
    <w:rsid w:val="00B10D18"/>
    <w:rsid w:val="00B11298"/>
    <w:rsid w:val="00B11584"/>
    <w:rsid w:val="00B1204D"/>
    <w:rsid w:val="00B12D38"/>
    <w:rsid w:val="00B136F5"/>
    <w:rsid w:val="00B14460"/>
    <w:rsid w:val="00B144FB"/>
    <w:rsid w:val="00B14C9D"/>
    <w:rsid w:val="00B15926"/>
    <w:rsid w:val="00B17119"/>
    <w:rsid w:val="00B17947"/>
    <w:rsid w:val="00B205B2"/>
    <w:rsid w:val="00B20641"/>
    <w:rsid w:val="00B20A7D"/>
    <w:rsid w:val="00B21B93"/>
    <w:rsid w:val="00B21D42"/>
    <w:rsid w:val="00B21F74"/>
    <w:rsid w:val="00B22418"/>
    <w:rsid w:val="00B231A4"/>
    <w:rsid w:val="00B23D78"/>
    <w:rsid w:val="00B25A6F"/>
    <w:rsid w:val="00B25BAC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367"/>
    <w:rsid w:val="00B37773"/>
    <w:rsid w:val="00B37B7E"/>
    <w:rsid w:val="00B37BE9"/>
    <w:rsid w:val="00B4078B"/>
    <w:rsid w:val="00B40846"/>
    <w:rsid w:val="00B4092D"/>
    <w:rsid w:val="00B40CB6"/>
    <w:rsid w:val="00B41B0D"/>
    <w:rsid w:val="00B41BA3"/>
    <w:rsid w:val="00B41EF3"/>
    <w:rsid w:val="00B4257E"/>
    <w:rsid w:val="00B42DC7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3E6F"/>
    <w:rsid w:val="00B549F0"/>
    <w:rsid w:val="00B556D7"/>
    <w:rsid w:val="00B571D1"/>
    <w:rsid w:val="00B57BEA"/>
    <w:rsid w:val="00B61163"/>
    <w:rsid w:val="00B63268"/>
    <w:rsid w:val="00B646FA"/>
    <w:rsid w:val="00B655E6"/>
    <w:rsid w:val="00B66963"/>
    <w:rsid w:val="00B66B42"/>
    <w:rsid w:val="00B67C90"/>
    <w:rsid w:val="00B70821"/>
    <w:rsid w:val="00B70985"/>
    <w:rsid w:val="00B70FD2"/>
    <w:rsid w:val="00B72475"/>
    <w:rsid w:val="00B7328B"/>
    <w:rsid w:val="00B7519A"/>
    <w:rsid w:val="00B7799F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60CB"/>
    <w:rsid w:val="00B86621"/>
    <w:rsid w:val="00B87FE8"/>
    <w:rsid w:val="00B911B0"/>
    <w:rsid w:val="00B922D1"/>
    <w:rsid w:val="00B9255A"/>
    <w:rsid w:val="00B925D5"/>
    <w:rsid w:val="00B94DAE"/>
    <w:rsid w:val="00B94DB7"/>
    <w:rsid w:val="00B956C1"/>
    <w:rsid w:val="00B9572E"/>
    <w:rsid w:val="00B95BF7"/>
    <w:rsid w:val="00B95E4A"/>
    <w:rsid w:val="00B95E8A"/>
    <w:rsid w:val="00B9677E"/>
    <w:rsid w:val="00BA0695"/>
    <w:rsid w:val="00BA0B02"/>
    <w:rsid w:val="00BA2364"/>
    <w:rsid w:val="00BA2ADC"/>
    <w:rsid w:val="00BA3922"/>
    <w:rsid w:val="00BA3E0B"/>
    <w:rsid w:val="00BA3FDD"/>
    <w:rsid w:val="00BA482E"/>
    <w:rsid w:val="00BA4B67"/>
    <w:rsid w:val="00BA4C4C"/>
    <w:rsid w:val="00BA4E47"/>
    <w:rsid w:val="00BA5546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DAB"/>
    <w:rsid w:val="00BB4EB4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9FF"/>
    <w:rsid w:val="00BC3A05"/>
    <w:rsid w:val="00BC4D02"/>
    <w:rsid w:val="00BC54C9"/>
    <w:rsid w:val="00BC6693"/>
    <w:rsid w:val="00BC7D24"/>
    <w:rsid w:val="00BC7FC6"/>
    <w:rsid w:val="00BD0943"/>
    <w:rsid w:val="00BD0C34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36B"/>
    <w:rsid w:val="00BF5C99"/>
    <w:rsid w:val="00BF6287"/>
    <w:rsid w:val="00BF69F9"/>
    <w:rsid w:val="00BF723F"/>
    <w:rsid w:val="00C0090B"/>
    <w:rsid w:val="00C010A3"/>
    <w:rsid w:val="00C01489"/>
    <w:rsid w:val="00C02703"/>
    <w:rsid w:val="00C03AD9"/>
    <w:rsid w:val="00C0464F"/>
    <w:rsid w:val="00C04AB0"/>
    <w:rsid w:val="00C04BC0"/>
    <w:rsid w:val="00C05AB1"/>
    <w:rsid w:val="00C06054"/>
    <w:rsid w:val="00C06D2F"/>
    <w:rsid w:val="00C07024"/>
    <w:rsid w:val="00C07469"/>
    <w:rsid w:val="00C0765E"/>
    <w:rsid w:val="00C1113F"/>
    <w:rsid w:val="00C118B0"/>
    <w:rsid w:val="00C11AC1"/>
    <w:rsid w:val="00C1236B"/>
    <w:rsid w:val="00C14C20"/>
    <w:rsid w:val="00C15DD2"/>
    <w:rsid w:val="00C16F5A"/>
    <w:rsid w:val="00C17945"/>
    <w:rsid w:val="00C17C6E"/>
    <w:rsid w:val="00C20853"/>
    <w:rsid w:val="00C20DAD"/>
    <w:rsid w:val="00C2151F"/>
    <w:rsid w:val="00C21B5C"/>
    <w:rsid w:val="00C21C27"/>
    <w:rsid w:val="00C24FDD"/>
    <w:rsid w:val="00C257F7"/>
    <w:rsid w:val="00C25A42"/>
    <w:rsid w:val="00C263CF"/>
    <w:rsid w:val="00C274D5"/>
    <w:rsid w:val="00C31DC8"/>
    <w:rsid w:val="00C320F5"/>
    <w:rsid w:val="00C32146"/>
    <w:rsid w:val="00C3409F"/>
    <w:rsid w:val="00C34C05"/>
    <w:rsid w:val="00C35091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A2C"/>
    <w:rsid w:val="00C431DF"/>
    <w:rsid w:val="00C432B4"/>
    <w:rsid w:val="00C43859"/>
    <w:rsid w:val="00C43A5C"/>
    <w:rsid w:val="00C4481F"/>
    <w:rsid w:val="00C45EB1"/>
    <w:rsid w:val="00C469AD"/>
    <w:rsid w:val="00C46C26"/>
    <w:rsid w:val="00C47575"/>
    <w:rsid w:val="00C51802"/>
    <w:rsid w:val="00C5320C"/>
    <w:rsid w:val="00C533FB"/>
    <w:rsid w:val="00C53DB1"/>
    <w:rsid w:val="00C55602"/>
    <w:rsid w:val="00C556E1"/>
    <w:rsid w:val="00C57B3A"/>
    <w:rsid w:val="00C60262"/>
    <w:rsid w:val="00C60E2C"/>
    <w:rsid w:val="00C610DF"/>
    <w:rsid w:val="00C61F9E"/>
    <w:rsid w:val="00C62E62"/>
    <w:rsid w:val="00C63CEA"/>
    <w:rsid w:val="00C65524"/>
    <w:rsid w:val="00C664FC"/>
    <w:rsid w:val="00C66EA4"/>
    <w:rsid w:val="00C670D3"/>
    <w:rsid w:val="00C7095F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437B"/>
    <w:rsid w:val="00C85DD6"/>
    <w:rsid w:val="00C8601E"/>
    <w:rsid w:val="00C872C0"/>
    <w:rsid w:val="00C873E5"/>
    <w:rsid w:val="00C877AB"/>
    <w:rsid w:val="00C9294B"/>
    <w:rsid w:val="00C93572"/>
    <w:rsid w:val="00C96455"/>
    <w:rsid w:val="00C97586"/>
    <w:rsid w:val="00CA1077"/>
    <w:rsid w:val="00CA1C05"/>
    <w:rsid w:val="00CA34DE"/>
    <w:rsid w:val="00CA4398"/>
    <w:rsid w:val="00CA4CBF"/>
    <w:rsid w:val="00CA4FB9"/>
    <w:rsid w:val="00CA5255"/>
    <w:rsid w:val="00CA589D"/>
    <w:rsid w:val="00CA6052"/>
    <w:rsid w:val="00CA664D"/>
    <w:rsid w:val="00CA6781"/>
    <w:rsid w:val="00CA6FA0"/>
    <w:rsid w:val="00CA7124"/>
    <w:rsid w:val="00CB1B51"/>
    <w:rsid w:val="00CB2285"/>
    <w:rsid w:val="00CB280B"/>
    <w:rsid w:val="00CB435E"/>
    <w:rsid w:val="00CB4489"/>
    <w:rsid w:val="00CB6098"/>
    <w:rsid w:val="00CB63A3"/>
    <w:rsid w:val="00CB6654"/>
    <w:rsid w:val="00CB7D9F"/>
    <w:rsid w:val="00CB7ED2"/>
    <w:rsid w:val="00CC087A"/>
    <w:rsid w:val="00CC14A6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BFF"/>
    <w:rsid w:val="00CD06B5"/>
    <w:rsid w:val="00CD0733"/>
    <w:rsid w:val="00CD1778"/>
    <w:rsid w:val="00CD1B54"/>
    <w:rsid w:val="00CD1F2D"/>
    <w:rsid w:val="00CD342C"/>
    <w:rsid w:val="00CD3DEA"/>
    <w:rsid w:val="00CD3FC5"/>
    <w:rsid w:val="00CD3FC9"/>
    <w:rsid w:val="00CD479F"/>
    <w:rsid w:val="00CD4B4C"/>
    <w:rsid w:val="00CD4FE3"/>
    <w:rsid w:val="00CD64FA"/>
    <w:rsid w:val="00CD7E4D"/>
    <w:rsid w:val="00CE0245"/>
    <w:rsid w:val="00CE2428"/>
    <w:rsid w:val="00CE2857"/>
    <w:rsid w:val="00CE2E0C"/>
    <w:rsid w:val="00CE4E69"/>
    <w:rsid w:val="00CE6676"/>
    <w:rsid w:val="00CE6C97"/>
    <w:rsid w:val="00CE7021"/>
    <w:rsid w:val="00CE7077"/>
    <w:rsid w:val="00CE7745"/>
    <w:rsid w:val="00CF002A"/>
    <w:rsid w:val="00CF033C"/>
    <w:rsid w:val="00CF10F5"/>
    <w:rsid w:val="00CF1C64"/>
    <w:rsid w:val="00CF1E90"/>
    <w:rsid w:val="00CF2057"/>
    <w:rsid w:val="00CF2110"/>
    <w:rsid w:val="00CF2754"/>
    <w:rsid w:val="00CF297E"/>
    <w:rsid w:val="00CF4B18"/>
    <w:rsid w:val="00CF4C14"/>
    <w:rsid w:val="00CF75E8"/>
    <w:rsid w:val="00CF7822"/>
    <w:rsid w:val="00D00B46"/>
    <w:rsid w:val="00D01487"/>
    <w:rsid w:val="00D01637"/>
    <w:rsid w:val="00D01A78"/>
    <w:rsid w:val="00D01D77"/>
    <w:rsid w:val="00D01E43"/>
    <w:rsid w:val="00D02935"/>
    <w:rsid w:val="00D04631"/>
    <w:rsid w:val="00D04713"/>
    <w:rsid w:val="00D0619C"/>
    <w:rsid w:val="00D070E0"/>
    <w:rsid w:val="00D075EE"/>
    <w:rsid w:val="00D07DA3"/>
    <w:rsid w:val="00D07DFC"/>
    <w:rsid w:val="00D1012E"/>
    <w:rsid w:val="00D103CD"/>
    <w:rsid w:val="00D10411"/>
    <w:rsid w:val="00D10A2F"/>
    <w:rsid w:val="00D113DC"/>
    <w:rsid w:val="00D11C54"/>
    <w:rsid w:val="00D1214F"/>
    <w:rsid w:val="00D141A5"/>
    <w:rsid w:val="00D144DB"/>
    <w:rsid w:val="00D158D9"/>
    <w:rsid w:val="00D15BBA"/>
    <w:rsid w:val="00D16AB2"/>
    <w:rsid w:val="00D16DAE"/>
    <w:rsid w:val="00D17576"/>
    <w:rsid w:val="00D20C66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369"/>
    <w:rsid w:val="00D31931"/>
    <w:rsid w:val="00D31E57"/>
    <w:rsid w:val="00D31F5E"/>
    <w:rsid w:val="00D351B6"/>
    <w:rsid w:val="00D3586D"/>
    <w:rsid w:val="00D3687E"/>
    <w:rsid w:val="00D3771E"/>
    <w:rsid w:val="00D402EE"/>
    <w:rsid w:val="00D40D4D"/>
    <w:rsid w:val="00D4173E"/>
    <w:rsid w:val="00D41BAD"/>
    <w:rsid w:val="00D42570"/>
    <w:rsid w:val="00D44847"/>
    <w:rsid w:val="00D44990"/>
    <w:rsid w:val="00D44DD4"/>
    <w:rsid w:val="00D4505E"/>
    <w:rsid w:val="00D4562D"/>
    <w:rsid w:val="00D45974"/>
    <w:rsid w:val="00D45AEE"/>
    <w:rsid w:val="00D4685F"/>
    <w:rsid w:val="00D46BCD"/>
    <w:rsid w:val="00D4725F"/>
    <w:rsid w:val="00D51703"/>
    <w:rsid w:val="00D52B55"/>
    <w:rsid w:val="00D52BE1"/>
    <w:rsid w:val="00D52C59"/>
    <w:rsid w:val="00D53A4E"/>
    <w:rsid w:val="00D5512D"/>
    <w:rsid w:val="00D57C5B"/>
    <w:rsid w:val="00D57DAC"/>
    <w:rsid w:val="00D60776"/>
    <w:rsid w:val="00D60ED8"/>
    <w:rsid w:val="00D611CB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3697"/>
    <w:rsid w:val="00D74719"/>
    <w:rsid w:val="00D74849"/>
    <w:rsid w:val="00D74BB2"/>
    <w:rsid w:val="00D74C66"/>
    <w:rsid w:val="00D762A2"/>
    <w:rsid w:val="00D76F57"/>
    <w:rsid w:val="00D80F32"/>
    <w:rsid w:val="00D81CBF"/>
    <w:rsid w:val="00D82839"/>
    <w:rsid w:val="00D83C1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41"/>
    <w:rsid w:val="00D91C24"/>
    <w:rsid w:val="00D91FD5"/>
    <w:rsid w:val="00D9208E"/>
    <w:rsid w:val="00D920E1"/>
    <w:rsid w:val="00D921C9"/>
    <w:rsid w:val="00D929E2"/>
    <w:rsid w:val="00D949BF"/>
    <w:rsid w:val="00D951C7"/>
    <w:rsid w:val="00D96F25"/>
    <w:rsid w:val="00D970AD"/>
    <w:rsid w:val="00DA00A5"/>
    <w:rsid w:val="00DA0DBB"/>
    <w:rsid w:val="00DA6855"/>
    <w:rsid w:val="00DB117C"/>
    <w:rsid w:val="00DB1ACD"/>
    <w:rsid w:val="00DB234A"/>
    <w:rsid w:val="00DB2802"/>
    <w:rsid w:val="00DB32C5"/>
    <w:rsid w:val="00DB4237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39B0"/>
    <w:rsid w:val="00DD4810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24C0"/>
    <w:rsid w:val="00DE25E2"/>
    <w:rsid w:val="00DE3134"/>
    <w:rsid w:val="00DE5CDA"/>
    <w:rsid w:val="00DE5D45"/>
    <w:rsid w:val="00DE639B"/>
    <w:rsid w:val="00DE710D"/>
    <w:rsid w:val="00DE7305"/>
    <w:rsid w:val="00DE7A92"/>
    <w:rsid w:val="00DF0C61"/>
    <w:rsid w:val="00DF0CC6"/>
    <w:rsid w:val="00DF0F99"/>
    <w:rsid w:val="00DF2D71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CC"/>
    <w:rsid w:val="00E030E4"/>
    <w:rsid w:val="00E0314D"/>
    <w:rsid w:val="00E03948"/>
    <w:rsid w:val="00E0626B"/>
    <w:rsid w:val="00E0796C"/>
    <w:rsid w:val="00E11165"/>
    <w:rsid w:val="00E11C8E"/>
    <w:rsid w:val="00E12DCA"/>
    <w:rsid w:val="00E12E3C"/>
    <w:rsid w:val="00E13B84"/>
    <w:rsid w:val="00E14372"/>
    <w:rsid w:val="00E15273"/>
    <w:rsid w:val="00E1579C"/>
    <w:rsid w:val="00E165E5"/>
    <w:rsid w:val="00E17BE1"/>
    <w:rsid w:val="00E17C9F"/>
    <w:rsid w:val="00E17F77"/>
    <w:rsid w:val="00E22A6A"/>
    <w:rsid w:val="00E22E71"/>
    <w:rsid w:val="00E25DF3"/>
    <w:rsid w:val="00E266A3"/>
    <w:rsid w:val="00E273A8"/>
    <w:rsid w:val="00E308EC"/>
    <w:rsid w:val="00E317CC"/>
    <w:rsid w:val="00E31CF2"/>
    <w:rsid w:val="00E3243D"/>
    <w:rsid w:val="00E330C7"/>
    <w:rsid w:val="00E33274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CF3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23F5"/>
    <w:rsid w:val="00E528E4"/>
    <w:rsid w:val="00E532F8"/>
    <w:rsid w:val="00E54CD8"/>
    <w:rsid w:val="00E552F7"/>
    <w:rsid w:val="00E55466"/>
    <w:rsid w:val="00E564C8"/>
    <w:rsid w:val="00E60502"/>
    <w:rsid w:val="00E61670"/>
    <w:rsid w:val="00E6436E"/>
    <w:rsid w:val="00E64814"/>
    <w:rsid w:val="00E64B0F"/>
    <w:rsid w:val="00E64CA1"/>
    <w:rsid w:val="00E65CE9"/>
    <w:rsid w:val="00E67387"/>
    <w:rsid w:val="00E6774C"/>
    <w:rsid w:val="00E67CAD"/>
    <w:rsid w:val="00E71BF2"/>
    <w:rsid w:val="00E71D0D"/>
    <w:rsid w:val="00E7237E"/>
    <w:rsid w:val="00E72DA5"/>
    <w:rsid w:val="00E72E38"/>
    <w:rsid w:val="00E74CE9"/>
    <w:rsid w:val="00E753E1"/>
    <w:rsid w:val="00E75901"/>
    <w:rsid w:val="00E76FB7"/>
    <w:rsid w:val="00E777D4"/>
    <w:rsid w:val="00E82543"/>
    <w:rsid w:val="00E8268E"/>
    <w:rsid w:val="00E8297E"/>
    <w:rsid w:val="00E84D31"/>
    <w:rsid w:val="00E84DDB"/>
    <w:rsid w:val="00E853AE"/>
    <w:rsid w:val="00E858EB"/>
    <w:rsid w:val="00E86254"/>
    <w:rsid w:val="00E864E3"/>
    <w:rsid w:val="00E87523"/>
    <w:rsid w:val="00E876B0"/>
    <w:rsid w:val="00E906FD"/>
    <w:rsid w:val="00E92125"/>
    <w:rsid w:val="00E93864"/>
    <w:rsid w:val="00E93BB2"/>
    <w:rsid w:val="00E94324"/>
    <w:rsid w:val="00E94951"/>
    <w:rsid w:val="00E94F53"/>
    <w:rsid w:val="00E97AF1"/>
    <w:rsid w:val="00EA019F"/>
    <w:rsid w:val="00EA0CCD"/>
    <w:rsid w:val="00EA1124"/>
    <w:rsid w:val="00EA1386"/>
    <w:rsid w:val="00EA2009"/>
    <w:rsid w:val="00EA222E"/>
    <w:rsid w:val="00EA3073"/>
    <w:rsid w:val="00EA4633"/>
    <w:rsid w:val="00EA58E0"/>
    <w:rsid w:val="00EA6D2C"/>
    <w:rsid w:val="00EA732D"/>
    <w:rsid w:val="00EB0177"/>
    <w:rsid w:val="00EB103B"/>
    <w:rsid w:val="00EB1496"/>
    <w:rsid w:val="00EB1ECE"/>
    <w:rsid w:val="00EB33BD"/>
    <w:rsid w:val="00EB3B09"/>
    <w:rsid w:val="00EB4293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873"/>
    <w:rsid w:val="00EC4F31"/>
    <w:rsid w:val="00EC52C8"/>
    <w:rsid w:val="00EC6368"/>
    <w:rsid w:val="00EC6427"/>
    <w:rsid w:val="00EC7014"/>
    <w:rsid w:val="00EC7038"/>
    <w:rsid w:val="00ED1ADB"/>
    <w:rsid w:val="00ED24E9"/>
    <w:rsid w:val="00ED2BD4"/>
    <w:rsid w:val="00ED2D08"/>
    <w:rsid w:val="00ED3B89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F0B48"/>
    <w:rsid w:val="00EF15C0"/>
    <w:rsid w:val="00EF1926"/>
    <w:rsid w:val="00EF227C"/>
    <w:rsid w:val="00EF28F3"/>
    <w:rsid w:val="00EF5446"/>
    <w:rsid w:val="00EF7515"/>
    <w:rsid w:val="00EF7A1D"/>
    <w:rsid w:val="00F002C6"/>
    <w:rsid w:val="00F0095C"/>
    <w:rsid w:val="00F00B84"/>
    <w:rsid w:val="00F00F64"/>
    <w:rsid w:val="00F01E9A"/>
    <w:rsid w:val="00F02FDB"/>
    <w:rsid w:val="00F03606"/>
    <w:rsid w:val="00F0475C"/>
    <w:rsid w:val="00F04A75"/>
    <w:rsid w:val="00F05564"/>
    <w:rsid w:val="00F064C2"/>
    <w:rsid w:val="00F065CC"/>
    <w:rsid w:val="00F07FD0"/>
    <w:rsid w:val="00F1004A"/>
    <w:rsid w:val="00F10185"/>
    <w:rsid w:val="00F12826"/>
    <w:rsid w:val="00F1299B"/>
    <w:rsid w:val="00F12E1D"/>
    <w:rsid w:val="00F13220"/>
    <w:rsid w:val="00F1486F"/>
    <w:rsid w:val="00F1510E"/>
    <w:rsid w:val="00F15895"/>
    <w:rsid w:val="00F16860"/>
    <w:rsid w:val="00F16CBC"/>
    <w:rsid w:val="00F16EF5"/>
    <w:rsid w:val="00F20601"/>
    <w:rsid w:val="00F2061B"/>
    <w:rsid w:val="00F20C23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79D1"/>
    <w:rsid w:val="00F30A29"/>
    <w:rsid w:val="00F31200"/>
    <w:rsid w:val="00F3188D"/>
    <w:rsid w:val="00F31A5A"/>
    <w:rsid w:val="00F31F39"/>
    <w:rsid w:val="00F32B8D"/>
    <w:rsid w:val="00F32EF7"/>
    <w:rsid w:val="00F35373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627D"/>
    <w:rsid w:val="00F50013"/>
    <w:rsid w:val="00F5099B"/>
    <w:rsid w:val="00F513CE"/>
    <w:rsid w:val="00F516AA"/>
    <w:rsid w:val="00F51AB2"/>
    <w:rsid w:val="00F54014"/>
    <w:rsid w:val="00F55658"/>
    <w:rsid w:val="00F5670F"/>
    <w:rsid w:val="00F57754"/>
    <w:rsid w:val="00F60753"/>
    <w:rsid w:val="00F60E38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3FF"/>
    <w:rsid w:val="00F7095A"/>
    <w:rsid w:val="00F711E5"/>
    <w:rsid w:val="00F713ED"/>
    <w:rsid w:val="00F715D3"/>
    <w:rsid w:val="00F717C5"/>
    <w:rsid w:val="00F72BEE"/>
    <w:rsid w:val="00F7338A"/>
    <w:rsid w:val="00F742BD"/>
    <w:rsid w:val="00F7463F"/>
    <w:rsid w:val="00F74A05"/>
    <w:rsid w:val="00F74DFB"/>
    <w:rsid w:val="00F76B69"/>
    <w:rsid w:val="00F810FC"/>
    <w:rsid w:val="00F811BB"/>
    <w:rsid w:val="00F844FC"/>
    <w:rsid w:val="00F84911"/>
    <w:rsid w:val="00F86099"/>
    <w:rsid w:val="00F862BD"/>
    <w:rsid w:val="00F90066"/>
    <w:rsid w:val="00F90BED"/>
    <w:rsid w:val="00F91E15"/>
    <w:rsid w:val="00F91EEF"/>
    <w:rsid w:val="00F93401"/>
    <w:rsid w:val="00F934F3"/>
    <w:rsid w:val="00F93712"/>
    <w:rsid w:val="00F958B0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1583"/>
    <w:rsid w:val="00FB2685"/>
    <w:rsid w:val="00FB2E58"/>
    <w:rsid w:val="00FB53F4"/>
    <w:rsid w:val="00FC04CD"/>
    <w:rsid w:val="00FC0BE9"/>
    <w:rsid w:val="00FC133C"/>
    <w:rsid w:val="00FC2685"/>
    <w:rsid w:val="00FC3795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326"/>
    <w:rsid w:val="00FD0BD7"/>
    <w:rsid w:val="00FD1619"/>
    <w:rsid w:val="00FD19F3"/>
    <w:rsid w:val="00FD1CBE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2119"/>
    <w:rsid w:val="00FE2187"/>
    <w:rsid w:val="00FE2B4D"/>
    <w:rsid w:val="00FE3CA6"/>
    <w:rsid w:val="00FE5213"/>
    <w:rsid w:val="00FE5344"/>
    <w:rsid w:val="00FF0397"/>
    <w:rsid w:val="00FF0FC7"/>
    <w:rsid w:val="00FF16EA"/>
    <w:rsid w:val="00FF376E"/>
    <w:rsid w:val="00FF44CD"/>
    <w:rsid w:val="00FF4603"/>
    <w:rsid w:val="00FF4CFB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1E95D4D-7EA3-4C40-86A4-06F098C2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9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autoRedefine/>
    <w:uiPriority w:val="9"/>
    <w:qFormat/>
    <w:rsid w:val="000921F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4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40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E40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0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3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character" w:styleId="aff2">
    <w:name w:val="line number"/>
    <w:basedOn w:val="a0"/>
    <w:uiPriority w:val="99"/>
    <w:semiHidden/>
    <w:unhideWhenUsed/>
    <w:rsid w:val="00782B08"/>
  </w:style>
  <w:style w:type="character" w:customStyle="1" w:styleId="11">
    <w:name w:val="Заголовок 1 Знак1"/>
    <w:basedOn w:val="a0"/>
    <w:link w:val="1"/>
    <w:uiPriority w:val="9"/>
    <w:rsid w:val="000921F7"/>
    <w:rPr>
      <w:rFonts w:ascii="Times New Roman" w:eastAsiaTheme="majorEastAsia" w:hAnsi="Times New Roman" w:cstheme="majorBidi"/>
      <w:b/>
      <w:sz w:val="28"/>
      <w:szCs w:val="32"/>
    </w:rPr>
  </w:style>
  <w:style w:type="paragraph" w:styleId="aff3">
    <w:name w:val="TOC Heading"/>
    <w:basedOn w:val="1"/>
    <w:next w:val="a"/>
    <w:uiPriority w:val="39"/>
    <w:unhideWhenUsed/>
    <w:qFormat/>
    <w:rsid w:val="00A66FEC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A66FEC"/>
    <w:pPr>
      <w:spacing w:after="0"/>
      <w:ind w:left="220"/>
    </w:pPr>
    <w:rPr>
      <w:rFonts w:asciiTheme="minorHAnsi" w:hAnsiTheme="minorHAnsi"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rsid w:val="00A66FEC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A66FE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A66FEC"/>
    <w:rPr>
      <w:color w:val="808080"/>
    </w:rPr>
  </w:style>
  <w:style w:type="paragraph" w:styleId="41">
    <w:name w:val="toc 4"/>
    <w:basedOn w:val="a"/>
    <w:next w:val="a"/>
    <w:autoRedefine/>
    <w:uiPriority w:val="39"/>
    <w:unhideWhenUsed/>
    <w:rsid w:val="00A66FEC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A66FEC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A66FEC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A66FEC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A66FEC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A66FEC"/>
    <w:pPr>
      <w:spacing w:after="0"/>
      <w:ind w:left="1540"/>
    </w:pPr>
    <w:rPr>
      <w:rFonts w:asciiTheme="minorHAnsi" w:hAnsi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E40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40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E40C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3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1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14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6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2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9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9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2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777E7-1BB0-49CB-8EA1-ECFDD16B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4922</Words>
  <Characters>28056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Пользователь</cp:lastModifiedBy>
  <cp:revision>5</cp:revision>
  <cp:lastPrinted>2022-02-02T11:48:00Z</cp:lastPrinted>
  <dcterms:created xsi:type="dcterms:W3CDTF">2022-12-26T11:33:00Z</dcterms:created>
  <dcterms:modified xsi:type="dcterms:W3CDTF">2022-12-26T12:04:00Z</dcterms:modified>
</cp:coreProperties>
</file>